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CC3D4E" w14:textId="77777777" w:rsidR="00521A49" w:rsidRPr="007553D9" w:rsidRDefault="00521A49" w:rsidP="00521A49">
      <w:pPr>
        <w:pStyle w:val="BodyTextIndent"/>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14:paraId="7358B45F" w14:textId="77777777" w:rsidR="00854F99" w:rsidRPr="00521A49" w:rsidRDefault="00854F99" w:rsidP="00521A49">
      <w:pPr>
        <w:pStyle w:val="BodyTextIndent"/>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14:paraId="2D0C94F4" w14:textId="77777777" w:rsidR="00642EFE" w:rsidRPr="00521A49" w:rsidRDefault="00642EFE" w:rsidP="00962010">
      <w:pPr>
        <w:pStyle w:val="BodyTextIndent"/>
        <w:widowControl w:val="0"/>
        <w:spacing w:after="160" w:line="240" w:lineRule="auto"/>
        <w:ind w:firstLine="0"/>
        <w:jc w:val="center"/>
        <w:rPr>
          <w:rFonts w:ascii="GHEA Grapalat" w:hAnsi="GHEA Grapalat"/>
          <w:i w:val="0"/>
          <w:sz w:val="24"/>
          <w:szCs w:val="24"/>
        </w:rPr>
      </w:pPr>
    </w:p>
    <w:p w14:paraId="56BB129B" w14:textId="77777777"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14:paraId="61C5A677" w14:textId="730969C5"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262EB4">
        <w:rPr>
          <w:rFonts w:ascii="GHEA Grapalat" w:hAnsi="GHEA Grapalat"/>
          <w:i w:val="0"/>
          <w:sz w:val="24"/>
          <w:szCs w:val="24"/>
        </w:rPr>
        <w:t>18</w:t>
      </w:r>
      <w:r w:rsidR="007349E1">
        <w:rPr>
          <w:rFonts w:ascii="GHEA Grapalat" w:hAnsi="GHEA Grapalat"/>
          <w:i w:val="0"/>
          <w:sz w:val="24"/>
          <w:szCs w:val="24"/>
        </w:rPr>
        <w:t xml:space="preserve"> </w:t>
      </w:r>
      <w:r w:rsidR="00262EB4">
        <w:rPr>
          <w:rFonts w:ascii="GHEA Grapalat" w:hAnsi="GHEA Grapalat"/>
          <w:i w:val="0"/>
          <w:sz w:val="24"/>
          <w:szCs w:val="24"/>
        </w:rPr>
        <w:t>марта</w:t>
      </w:r>
      <w:r w:rsidR="00CF3737">
        <w:rPr>
          <w:rFonts w:ascii="GHEA Grapalat" w:hAnsi="GHEA Grapalat"/>
          <w:i w:val="0"/>
          <w:sz w:val="24"/>
          <w:szCs w:val="24"/>
          <w:lang w:val="hy-AM"/>
        </w:rPr>
        <w:t xml:space="preserve"> </w:t>
      </w:r>
      <w:r w:rsidR="00262EB4">
        <w:rPr>
          <w:rFonts w:ascii="GHEA Grapalat" w:hAnsi="GHEA Grapalat"/>
          <w:i w:val="0"/>
          <w:sz w:val="24"/>
          <w:szCs w:val="24"/>
        </w:rPr>
        <w:t>2025</w:t>
      </w:r>
      <w:r w:rsidRPr="00521A49">
        <w:rPr>
          <w:rFonts w:ascii="GHEA Grapalat" w:hAnsi="GHEA Grapalat"/>
          <w:i w:val="0"/>
          <w:sz w:val="24"/>
          <w:szCs w:val="24"/>
        </w:rPr>
        <w:t xml:space="preserve"> года № 1</w:t>
      </w:r>
    </w:p>
    <w:p w14:paraId="768FFB1E" w14:textId="161F83C5"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533D71">
        <w:rPr>
          <w:rFonts w:ascii="GHEA Grapalat" w:hAnsi="GHEA Grapalat"/>
          <w:b/>
          <w:i w:val="0"/>
          <w:sz w:val="24"/>
          <w:szCs w:val="24"/>
        </w:rPr>
        <w:t>GHAPDzB-HVKAK-</w:t>
      </w:r>
      <w:r w:rsidR="00262EB4">
        <w:rPr>
          <w:rFonts w:ascii="GHEA Grapalat" w:hAnsi="GHEA Grapalat"/>
          <w:b/>
          <w:i w:val="0"/>
          <w:sz w:val="24"/>
          <w:szCs w:val="24"/>
        </w:rPr>
        <w:t>2025-18</w:t>
      </w:r>
      <w:r w:rsidRPr="00521A49">
        <w:rPr>
          <w:rFonts w:ascii="GHEA Grapalat" w:hAnsi="GHEA Grapalat"/>
          <w:b/>
          <w:i w:val="0"/>
          <w:sz w:val="24"/>
          <w:szCs w:val="24"/>
        </w:rPr>
        <w:t>»</w:t>
      </w:r>
    </w:p>
    <w:p w14:paraId="0CA1B094" w14:textId="77777777" w:rsidR="00260EB2" w:rsidRPr="00521A49" w:rsidRDefault="00260EB2" w:rsidP="00962010">
      <w:pPr>
        <w:pStyle w:val="BodyTextIndent"/>
        <w:widowControl w:val="0"/>
        <w:spacing w:line="240" w:lineRule="auto"/>
        <w:ind w:firstLine="567"/>
        <w:rPr>
          <w:rFonts w:ascii="GHEA Grapalat" w:hAnsi="GHEA Grapalat"/>
          <w:i w:val="0"/>
          <w:sz w:val="24"/>
          <w:szCs w:val="24"/>
        </w:rPr>
      </w:pPr>
    </w:p>
    <w:p w14:paraId="31FFC8DA" w14:textId="77777777"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14:paraId="3CC917AE" w14:textId="0126833E"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262EB4">
        <w:rPr>
          <w:rFonts w:ascii="GHEA Grapalat" w:hAnsi="GHEA Grapalat"/>
          <w:b/>
        </w:rPr>
        <w:t xml:space="preserve">Вакцин </w:t>
      </w:r>
      <w:r w:rsidRPr="00521A49">
        <w:rPr>
          <w:rFonts w:ascii="GHEA Grapalat" w:hAnsi="GHEA Grapalat"/>
        </w:rPr>
        <w:t>(далее — договор).</w:t>
      </w:r>
    </w:p>
    <w:p w14:paraId="099E48CE" w14:textId="77777777" w:rsidR="00357D48" w:rsidRPr="00521A49" w:rsidRDefault="00A20B69"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14:paraId="185BAB1B" w14:textId="77777777" w:rsidR="001E6506" w:rsidRPr="00521A49" w:rsidRDefault="00052084"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14:paraId="0FBFDAFE" w14:textId="77777777" w:rsidR="00357D48" w:rsidRPr="00521A49" w:rsidRDefault="00EE73A8"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14:paraId="4E40EDE2" w14:textId="77777777" w:rsidR="0067579A" w:rsidRPr="00521A49" w:rsidRDefault="00357D48"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0D3933CB" w14:textId="29CBB8C0" w:rsidR="00CF3737" w:rsidRDefault="00A21CDB" w:rsidP="00521A49">
      <w:pPr>
        <w:pStyle w:val="BodyTextIndent"/>
        <w:widowControl w:val="0"/>
        <w:spacing w:line="240" w:lineRule="auto"/>
        <w:ind w:firstLine="709"/>
        <w:contextualSpacing/>
        <w:rPr>
          <w:rFonts w:ascii="GHEA Grapalat" w:hAnsi="GHEA Grapalat"/>
          <w:i w:val="0"/>
          <w:spacing w:val="-6"/>
          <w:sz w:val="24"/>
          <w:szCs w:val="24"/>
        </w:rPr>
      </w:pPr>
      <w:r w:rsidRPr="00CF3737">
        <w:rPr>
          <w:rFonts w:ascii="GHEA Grapalat" w:hAnsi="GHEA Grapalat"/>
          <w:b/>
          <w:i w:val="0"/>
          <w:spacing w:val="-6"/>
          <w:sz w:val="24"/>
          <w:szCs w:val="24"/>
        </w:rPr>
        <w:t>Заявки на запрос котировок необходимо подавать по адресу г.</w:t>
      </w:r>
      <w:r w:rsidR="003D4908" w:rsidRPr="00CF3737">
        <w:rPr>
          <w:rFonts w:ascii="GHEA Grapalat" w:hAnsi="GHEA Grapalat"/>
          <w:b/>
          <w:i w:val="0"/>
          <w:spacing w:val="-6"/>
          <w:sz w:val="24"/>
          <w:szCs w:val="24"/>
        </w:rPr>
        <w:t xml:space="preserve"> </w:t>
      </w:r>
      <w:r w:rsidRPr="00CF3737">
        <w:rPr>
          <w:rFonts w:ascii="GHEA Grapalat" w:hAnsi="GHEA Grapalat"/>
          <w:b/>
          <w:i w:val="0"/>
          <w:spacing w:val="-6"/>
          <w:sz w:val="24"/>
          <w:szCs w:val="24"/>
        </w:rPr>
        <w:t>Ереван, ул. М.</w:t>
      </w:r>
      <w:r w:rsidR="003D4908" w:rsidRPr="00CF3737">
        <w:rPr>
          <w:rFonts w:ascii="GHEA Grapalat" w:hAnsi="GHEA Grapalat"/>
          <w:b/>
          <w:i w:val="0"/>
          <w:spacing w:val="-6"/>
          <w:sz w:val="24"/>
          <w:szCs w:val="24"/>
        </w:rPr>
        <w:t xml:space="preserve"> </w:t>
      </w:r>
      <w:proofErr w:type="spellStart"/>
      <w:r w:rsidRPr="00CF3737">
        <w:rPr>
          <w:rFonts w:ascii="GHEA Grapalat" w:hAnsi="GHEA Grapalat"/>
          <w:b/>
          <w:i w:val="0"/>
          <w:spacing w:val="-6"/>
          <w:sz w:val="24"/>
          <w:szCs w:val="24"/>
        </w:rPr>
        <w:t>Гераци</w:t>
      </w:r>
      <w:proofErr w:type="spellEnd"/>
      <w:r w:rsidRPr="00CF3737">
        <w:rPr>
          <w:rFonts w:ascii="GHEA Grapalat" w:hAnsi="GHEA Grapalat"/>
          <w:b/>
          <w:i w:val="0"/>
          <w:spacing w:val="-6"/>
          <w:sz w:val="24"/>
          <w:szCs w:val="24"/>
        </w:rPr>
        <w:t xml:space="preserve">, д. 12 в документарной форме, до </w:t>
      </w:r>
      <w:r w:rsidR="001270E9" w:rsidRPr="00CF3737">
        <w:rPr>
          <w:rFonts w:ascii="GHEA Grapalat" w:hAnsi="GHEA Grapalat"/>
          <w:b/>
          <w:i w:val="0"/>
          <w:spacing w:val="-6"/>
          <w:sz w:val="24"/>
          <w:szCs w:val="24"/>
        </w:rPr>
        <w:t>11:30</w:t>
      </w:r>
      <w:r w:rsidRPr="00CF3737">
        <w:rPr>
          <w:rFonts w:ascii="GHEA Grapalat" w:hAnsi="GHEA Grapalat"/>
          <w:b/>
          <w:i w:val="0"/>
          <w:spacing w:val="-6"/>
          <w:sz w:val="24"/>
          <w:szCs w:val="24"/>
        </w:rPr>
        <w:t xml:space="preserve"> часов </w:t>
      </w:r>
      <w:r w:rsidR="005412CC">
        <w:rPr>
          <w:rFonts w:ascii="GHEA Grapalat" w:hAnsi="GHEA Grapalat"/>
          <w:b/>
          <w:i w:val="0"/>
          <w:spacing w:val="-6"/>
          <w:sz w:val="24"/>
          <w:szCs w:val="24"/>
        </w:rPr>
        <w:t>7</w:t>
      </w:r>
      <w:r w:rsidRPr="00CF3737">
        <w:rPr>
          <w:rFonts w:ascii="GHEA Grapalat" w:hAnsi="GHEA Grapalat"/>
          <w:b/>
          <w:i w:val="0"/>
          <w:spacing w:val="-6"/>
          <w:sz w:val="24"/>
          <w:szCs w:val="24"/>
        </w:rPr>
        <w:t>-го дня со дня опубликования настоящего объявления.</w:t>
      </w:r>
      <w:r w:rsidRPr="00521A49">
        <w:rPr>
          <w:rFonts w:ascii="GHEA Grapalat" w:hAnsi="GHEA Grapalat"/>
          <w:i w:val="0"/>
          <w:spacing w:val="-6"/>
          <w:sz w:val="24"/>
          <w:szCs w:val="24"/>
        </w:rPr>
        <w:t xml:space="preserve"> </w:t>
      </w:r>
    </w:p>
    <w:p w14:paraId="2BF2C601" w14:textId="66849A62" w:rsidR="00A21CDB" w:rsidRPr="00521A49" w:rsidRDefault="00A21CDB"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Кроме армянского языка заявки могут быть поданы также на английском или русском языке.</w:t>
      </w:r>
    </w:p>
    <w:p w14:paraId="1BA2D21B" w14:textId="360BB57E" w:rsidR="00A21CDB" w:rsidRPr="00CF3737" w:rsidRDefault="00A21CDB" w:rsidP="00521A49">
      <w:pPr>
        <w:pStyle w:val="BodyTextIndent"/>
        <w:widowControl w:val="0"/>
        <w:spacing w:line="240" w:lineRule="auto"/>
        <w:ind w:firstLine="709"/>
        <w:contextualSpacing/>
        <w:rPr>
          <w:rFonts w:ascii="GHEA Grapalat" w:hAnsi="GHEA Grapalat"/>
          <w:b/>
          <w:i w:val="0"/>
          <w:spacing w:val="-6"/>
          <w:sz w:val="24"/>
          <w:szCs w:val="24"/>
        </w:rPr>
      </w:pPr>
      <w:r w:rsidRPr="00CF3737">
        <w:rPr>
          <w:rFonts w:ascii="GHEA Grapalat" w:hAnsi="GHEA Grapalat"/>
          <w:b/>
          <w:i w:val="0"/>
          <w:spacing w:val="-6"/>
          <w:sz w:val="24"/>
          <w:szCs w:val="24"/>
        </w:rPr>
        <w:t>Вскрытие заявок будет проводиться по адресу г.</w:t>
      </w:r>
      <w:r w:rsidR="003D4908" w:rsidRPr="00CF3737">
        <w:rPr>
          <w:rFonts w:ascii="GHEA Grapalat" w:hAnsi="GHEA Grapalat"/>
          <w:b/>
          <w:i w:val="0"/>
          <w:spacing w:val="-6"/>
          <w:sz w:val="24"/>
          <w:szCs w:val="24"/>
        </w:rPr>
        <w:t xml:space="preserve"> </w:t>
      </w:r>
      <w:r w:rsidRPr="00CF3737">
        <w:rPr>
          <w:rFonts w:ascii="GHEA Grapalat" w:hAnsi="GHEA Grapalat"/>
          <w:b/>
          <w:i w:val="0"/>
          <w:spacing w:val="-6"/>
          <w:sz w:val="24"/>
          <w:szCs w:val="24"/>
        </w:rPr>
        <w:t>Ереван, ул. М.</w:t>
      </w:r>
      <w:r w:rsidR="003D4908" w:rsidRPr="00CF3737">
        <w:rPr>
          <w:rFonts w:ascii="GHEA Grapalat" w:hAnsi="GHEA Grapalat"/>
          <w:b/>
          <w:i w:val="0"/>
          <w:spacing w:val="-6"/>
          <w:sz w:val="24"/>
          <w:szCs w:val="24"/>
        </w:rPr>
        <w:t xml:space="preserve"> </w:t>
      </w:r>
      <w:proofErr w:type="spellStart"/>
      <w:r w:rsidRPr="00CF3737">
        <w:rPr>
          <w:rFonts w:ascii="GHEA Grapalat" w:hAnsi="GHEA Grapalat"/>
          <w:b/>
          <w:i w:val="0"/>
          <w:spacing w:val="-6"/>
          <w:sz w:val="24"/>
          <w:szCs w:val="24"/>
        </w:rPr>
        <w:t>Гераци</w:t>
      </w:r>
      <w:proofErr w:type="spellEnd"/>
      <w:r w:rsidRPr="00CF3737">
        <w:rPr>
          <w:rFonts w:ascii="GHEA Grapalat" w:hAnsi="GHEA Grapalat"/>
          <w:b/>
          <w:i w:val="0"/>
          <w:spacing w:val="-6"/>
          <w:sz w:val="24"/>
          <w:szCs w:val="24"/>
        </w:rPr>
        <w:t xml:space="preserve">, д. 12, в </w:t>
      </w:r>
      <w:r w:rsidR="001270E9" w:rsidRPr="00CF3737">
        <w:rPr>
          <w:rFonts w:ascii="GHEA Grapalat" w:hAnsi="GHEA Grapalat"/>
          <w:b/>
          <w:i w:val="0"/>
          <w:spacing w:val="-6"/>
          <w:sz w:val="24"/>
          <w:szCs w:val="24"/>
        </w:rPr>
        <w:t>11:30</w:t>
      </w:r>
      <w:r w:rsidR="002156A2" w:rsidRPr="00CF3737">
        <w:rPr>
          <w:rFonts w:ascii="GHEA Grapalat" w:hAnsi="GHEA Grapalat"/>
          <w:b/>
          <w:i w:val="0"/>
          <w:spacing w:val="-6"/>
          <w:sz w:val="24"/>
          <w:szCs w:val="24"/>
        </w:rPr>
        <w:t xml:space="preserve"> </w:t>
      </w:r>
      <w:r w:rsidRPr="00CF3737">
        <w:rPr>
          <w:rFonts w:ascii="GHEA Grapalat" w:hAnsi="GHEA Grapalat"/>
          <w:b/>
          <w:i w:val="0"/>
          <w:spacing w:val="-6"/>
          <w:sz w:val="24"/>
          <w:szCs w:val="24"/>
        </w:rPr>
        <w:t xml:space="preserve">часов </w:t>
      </w:r>
      <w:r w:rsidR="005412CC">
        <w:rPr>
          <w:rFonts w:ascii="GHEA Grapalat" w:hAnsi="GHEA Grapalat"/>
          <w:b/>
          <w:i w:val="0"/>
          <w:spacing w:val="-6"/>
          <w:sz w:val="24"/>
          <w:szCs w:val="24"/>
        </w:rPr>
        <w:t>25</w:t>
      </w:r>
      <w:r w:rsidR="008D1A32">
        <w:rPr>
          <w:rFonts w:ascii="GHEA Grapalat" w:hAnsi="GHEA Grapalat"/>
          <w:b/>
          <w:i w:val="0"/>
          <w:spacing w:val="-6"/>
          <w:sz w:val="24"/>
          <w:szCs w:val="24"/>
        </w:rPr>
        <w:t>․</w:t>
      </w:r>
      <w:r w:rsidR="00533D71">
        <w:rPr>
          <w:rFonts w:ascii="GHEA Grapalat" w:hAnsi="GHEA Grapalat"/>
          <w:b/>
          <w:i w:val="0"/>
          <w:spacing w:val="-6"/>
          <w:sz w:val="24"/>
          <w:szCs w:val="24"/>
          <w:lang w:val="hy-AM"/>
        </w:rPr>
        <w:t>0</w:t>
      </w:r>
      <w:r w:rsidR="005412CC">
        <w:rPr>
          <w:rFonts w:ascii="GHEA Grapalat" w:hAnsi="GHEA Grapalat"/>
          <w:b/>
          <w:i w:val="0"/>
          <w:spacing w:val="-6"/>
          <w:sz w:val="24"/>
          <w:szCs w:val="24"/>
        </w:rPr>
        <w:t>3</w:t>
      </w:r>
      <w:r w:rsidR="008D1A32">
        <w:rPr>
          <w:rFonts w:ascii="GHEA Grapalat" w:hAnsi="GHEA Grapalat"/>
          <w:b/>
          <w:i w:val="0"/>
          <w:spacing w:val="-6"/>
          <w:sz w:val="24"/>
          <w:szCs w:val="24"/>
        </w:rPr>
        <w:t>․</w:t>
      </w:r>
      <w:r w:rsidR="0023148F" w:rsidRPr="00CF3737">
        <w:rPr>
          <w:rFonts w:ascii="GHEA Grapalat" w:hAnsi="GHEA Grapalat"/>
          <w:b/>
          <w:i w:val="0"/>
          <w:spacing w:val="-6"/>
          <w:sz w:val="24"/>
          <w:szCs w:val="24"/>
        </w:rPr>
        <w:t>202</w:t>
      </w:r>
      <w:r w:rsidR="00533D71">
        <w:rPr>
          <w:rFonts w:ascii="GHEA Grapalat" w:hAnsi="GHEA Grapalat"/>
          <w:b/>
          <w:i w:val="0"/>
          <w:spacing w:val="-6"/>
          <w:sz w:val="24"/>
          <w:szCs w:val="24"/>
          <w:lang w:val="hy-AM"/>
        </w:rPr>
        <w:t>5</w:t>
      </w:r>
      <w:r w:rsidRPr="00CF3737">
        <w:rPr>
          <w:rFonts w:ascii="GHEA Grapalat" w:hAnsi="GHEA Grapalat"/>
          <w:b/>
          <w:i w:val="0"/>
          <w:spacing w:val="-6"/>
          <w:sz w:val="24"/>
          <w:szCs w:val="24"/>
        </w:rPr>
        <w:t xml:space="preserve"> года.</w:t>
      </w:r>
    </w:p>
    <w:p w14:paraId="5063230F" w14:textId="77777777" w:rsidR="002C09AA" w:rsidRPr="00521A49" w:rsidRDefault="002C09AA"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644DAB5" w14:textId="7E7B60B5" w:rsidR="008978BD" w:rsidRPr="00521A49" w:rsidRDefault="00754697"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5412CC">
        <w:rPr>
          <w:rFonts w:ascii="GHEA Grapalat" w:hAnsi="GHEA Grapalat"/>
          <w:b/>
          <w:i w:val="0"/>
          <w:sz w:val="24"/>
          <w:szCs w:val="24"/>
        </w:rPr>
        <w:t xml:space="preserve">Вардан </w:t>
      </w:r>
      <w:proofErr w:type="spellStart"/>
      <w:r w:rsidR="005412CC">
        <w:rPr>
          <w:rFonts w:ascii="GHEA Grapalat" w:hAnsi="GHEA Grapalat"/>
          <w:b/>
          <w:i w:val="0"/>
          <w:sz w:val="24"/>
          <w:szCs w:val="24"/>
        </w:rPr>
        <w:t>Оганнисян</w:t>
      </w:r>
      <w:proofErr w:type="spellEnd"/>
      <w:r w:rsidR="008978BD" w:rsidRPr="00521A49">
        <w:rPr>
          <w:rFonts w:ascii="GHEA Grapalat" w:hAnsi="GHEA Grapalat"/>
          <w:b/>
          <w:i w:val="0"/>
          <w:sz w:val="24"/>
          <w:szCs w:val="24"/>
        </w:rPr>
        <w:t>.</w:t>
      </w:r>
    </w:p>
    <w:p w14:paraId="1A870695" w14:textId="77777777" w:rsidR="000365AC" w:rsidRPr="00521A49" w:rsidRDefault="000365AC" w:rsidP="00521A49">
      <w:pPr>
        <w:ind w:firstLine="709"/>
        <w:contextualSpacing/>
        <w:rPr>
          <w:rFonts w:ascii="GHEA Grapalat" w:hAnsi="GHEA Grapalat"/>
        </w:rPr>
      </w:pPr>
    </w:p>
    <w:p w14:paraId="491437C7" w14:textId="29A36D01"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00CF3737" w:rsidRPr="00CF3737">
        <w:rPr>
          <w:rFonts w:ascii="GHEA Grapalat" w:hAnsi="GHEA Grapalat"/>
          <w:b/>
          <w:color w:val="000000"/>
          <w:lang w:val="hy-AM"/>
        </w:rPr>
        <w:t>012-80-80-83 (601</w:t>
      </w:r>
      <w:r w:rsidR="005412CC">
        <w:rPr>
          <w:rFonts w:ascii="GHEA Grapalat" w:hAnsi="GHEA Grapalat"/>
          <w:b/>
          <w:color w:val="000000"/>
        </w:rPr>
        <w:t>1</w:t>
      </w:r>
      <w:r w:rsidR="00CF3737" w:rsidRPr="00CF3737">
        <w:rPr>
          <w:rFonts w:ascii="GHEA Grapalat" w:hAnsi="GHEA Grapalat"/>
          <w:b/>
          <w:color w:val="000000"/>
          <w:lang w:val="hy-AM"/>
        </w:rPr>
        <w:t>)</w:t>
      </w:r>
      <w:r w:rsidR="00CF3737" w:rsidRPr="001304AC">
        <w:rPr>
          <w:rFonts w:ascii="GHEA Grapalat" w:hAnsi="GHEA Grapalat"/>
          <w:i/>
          <w:lang w:val="af-ZA"/>
        </w:rPr>
        <w:tab/>
      </w:r>
    </w:p>
    <w:p w14:paraId="27ACA93B" w14:textId="77777777"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14:paraId="25E51167" w14:textId="77777777"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14:paraId="5FD97582" w14:textId="77777777" w:rsidR="008978BD" w:rsidRPr="00521A49" w:rsidRDefault="008978BD" w:rsidP="00962010">
      <w:pPr>
        <w:rPr>
          <w:rFonts w:ascii="GHEA Grapalat" w:hAnsi="GHEA Grapalat"/>
          <w:b/>
        </w:rPr>
      </w:pPr>
    </w:p>
    <w:p w14:paraId="347DD4F1" w14:textId="77777777" w:rsidR="00DA4817" w:rsidRPr="00521A49" w:rsidRDefault="00DA4817" w:rsidP="00962010">
      <w:pPr>
        <w:rPr>
          <w:rFonts w:ascii="GHEA Grapalat" w:hAnsi="GHEA Grapalat"/>
          <w:b/>
          <w:i/>
          <w:color w:val="FF0000"/>
        </w:rPr>
      </w:pPr>
    </w:p>
    <w:p w14:paraId="5A5EFDC9" w14:textId="77777777"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14:paraId="093AF8DD" w14:textId="77777777" w:rsidR="00096865" w:rsidRPr="00521A49" w:rsidRDefault="00096865" w:rsidP="000365AC">
      <w:pPr>
        <w:pStyle w:val="BodyTextIndent"/>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14:paraId="3669FEE4" w14:textId="2BC20C9A" w:rsidR="008E7A18" w:rsidRPr="00521A49" w:rsidRDefault="008E7A18" w:rsidP="000365AC">
      <w:pPr>
        <w:pStyle w:val="BodyText"/>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533D71">
        <w:rPr>
          <w:rFonts w:ascii="GHEA Grapalat" w:hAnsi="GHEA Grapalat"/>
          <w:b/>
        </w:rPr>
        <w:t>GHAPDzB-HVKAK-</w:t>
      </w:r>
      <w:r w:rsidR="00262EB4">
        <w:rPr>
          <w:rFonts w:ascii="GHEA Grapalat" w:hAnsi="GHEA Grapalat"/>
          <w:b/>
        </w:rPr>
        <w:t>2025-18</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5412CC">
        <w:rPr>
          <w:rFonts w:ascii="GHEA Grapalat" w:hAnsi="GHEA Grapalat"/>
        </w:rPr>
        <w:t>18</w:t>
      </w:r>
      <w:r w:rsidR="00067349">
        <w:rPr>
          <w:rFonts w:ascii="GHEA Grapalat" w:hAnsi="GHEA Grapalat"/>
        </w:rPr>
        <w:t xml:space="preserve"> </w:t>
      </w:r>
      <w:r w:rsidR="005412CC">
        <w:rPr>
          <w:rFonts w:ascii="GHEA Grapalat" w:hAnsi="GHEA Grapalat"/>
        </w:rPr>
        <w:t>марта</w:t>
      </w:r>
      <w:r w:rsidR="0023148F">
        <w:rPr>
          <w:rFonts w:ascii="GHEA Grapalat" w:hAnsi="GHEA Grapalat"/>
        </w:rPr>
        <w:t xml:space="preserve"> </w:t>
      </w:r>
      <w:r w:rsidR="00262EB4">
        <w:rPr>
          <w:rFonts w:ascii="GHEA Grapalat" w:hAnsi="GHEA Grapalat"/>
        </w:rPr>
        <w:t>2025</w:t>
      </w:r>
      <w:r w:rsidRPr="00521A49">
        <w:rPr>
          <w:rFonts w:ascii="GHEA Grapalat" w:hAnsi="GHEA Grapalat"/>
        </w:rPr>
        <w:t>г.</w:t>
      </w:r>
    </w:p>
    <w:p w14:paraId="1B644B0B" w14:textId="77777777" w:rsidR="00096865" w:rsidRPr="00521A49" w:rsidRDefault="00096865" w:rsidP="00962010">
      <w:pPr>
        <w:pStyle w:val="BodyText"/>
        <w:widowControl w:val="0"/>
        <w:spacing w:after="160"/>
        <w:ind w:right="-7" w:firstLine="567"/>
        <w:jc w:val="center"/>
        <w:rPr>
          <w:rFonts w:ascii="GHEA Grapalat" w:hAnsi="GHEA Grapalat"/>
        </w:rPr>
      </w:pPr>
    </w:p>
    <w:p w14:paraId="719FB325" w14:textId="77777777" w:rsidR="00096865" w:rsidRPr="00521A49" w:rsidRDefault="00096865" w:rsidP="00962010">
      <w:pPr>
        <w:pStyle w:val="BodyText"/>
        <w:widowControl w:val="0"/>
        <w:spacing w:after="160"/>
        <w:ind w:right="-7" w:firstLine="567"/>
        <w:jc w:val="center"/>
        <w:rPr>
          <w:rFonts w:ascii="GHEA Grapalat" w:hAnsi="GHEA Grapalat"/>
        </w:rPr>
      </w:pPr>
    </w:p>
    <w:p w14:paraId="16A87D97" w14:textId="77777777" w:rsidR="000763E5" w:rsidRPr="00521A49" w:rsidRDefault="000763E5" w:rsidP="00962010">
      <w:pPr>
        <w:pStyle w:val="BodyText"/>
        <w:widowControl w:val="0"/>
        <w:spacing w:after="160"/>
        <w:ind w:right="-7" w:firstLine="567"/>
        <w:jc w:val="center"/>
        <w:rPr>
          <w:rFonts w:ascii="GHEA Grapalat" w:hAnsi="GHEA Grapalat"/>
        </w:rPr>
      </w:pPr>
    </w:p>
    <w:p w14:paraId="58E6DA1A" w14:textId="77777777" w:rsidR="00C84F21" w:rsidRPr="00521A49" w:rsidRDefault="00C84F21" w:rsidP="00962010">
      <w:pPr>
        <w:pStyle w:val="BodyText"/>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14:paraId="2B4A05E4" w14:textId="77777777" w:rsidR="00096865" w:rsidRPr="00521A49" w:rsidRDefault="00096865" w:rsidP="00962010">
      <w:pPr>
        <w:pStyle w:val="BodyText"/>
        <w:widowControl w:val="0"/>
        <w:spacing w:after="160"/>
        <w:ind w:right="-7" w:firstLine="567"/>
        <w:jc w:val="center"/>
        <w:rPr>
          <w:rFonts w:ascii="GHEA Grapalat" w:hAnsi="GHEA Grapalat"/>
        </w:rPr>
      </w:pPr>
    </w:p>
    <w:p w14:paraId="51D0CBA0" w14:textId="77777777" w:rsidR="000763E5" w:rsidRPr="00521A49" w:rsidRDefault="000763E5" w:rsidP="00962010">
      <w:pPr>
        <w:pStyle w:val="BodyText"/>
        <w:widowControl w:val="0"/>
        <w:spacing w:after="160"/>
        <w:ind w:right="-7" w:firstLine="567"/>
        <w:jc w:val="center"/>
        <w:rPr>
          <w:rFonts w:ascii="GHEA Grapalat" w:hAnsi="GHEA Grapalat"/>
        </w:rPr>
      </w:pPr>
    </w:p>
    <w:p w14:paraId="5220A41F" w14:textId="77777777" w:rsidR="000763E5" w:rsidRPr="00521A49" w:rsidRDefault="000763E5" w:rsidP="00962010">
      <w:pPr>
        <w:pStyle w:val="BodyText"/>
        <w:widowControl w:val="0"/>
        <w:spacing w:after="160"/>
        <w:ind w:right="-7" w:firstLine="567"/>
        <w:jc w:val="center"/>
        <w:rPr>
          <w:rFonts w:ascii="GHEA Grapalat" w:hAnsi="GHEA Grapalat"/>
        </w:rPr>
      </w:pPr>
    </w:p>
    <w:p w14:paraId="494521C9" w14:textId="77777777" w:rsidR="00096865" w:rsidRPr="00521A49" w:rsidRDefault="000763E5" w:rsidP="00962010">
      <w:pPr>
        <w:pStyle w:val="BodyText"/>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14:paraId="7C2E04C4" w14:textId="77777777" w:rsidR="00096865" w:rsidRPr="00521A49" w:rsidRDefault="00096865" w:rsidP="00962010">
      <w:pPr>
        <w:pStyle w:val="BodyText"/>
        <w:widowControl w:val="0"/>
        <w:spacing w:after="160"/>
        <w:ind w:right="-7" w:firstLine="567"/>
        <w:jc w:val="center"/>
        <w:rPr>
          <w:rFonts w:ascii="GHEA Grapalat" w:hAnsi="GHEA Grapalat" w:cs="Sylfaen"/>
        </w:rPr>
      </w:pPr>
    </w:p>
    <w:p w14:paraId="0C79D0DD" w14:textId="77777777" w:rsidR="00096865" w:rsidRPr="0023148F" w:rsidRDefault="00096865" w:rsidP="00962010">
      <w:pPr>
        <w:pStyle w:val="BodyText"/>
        <w:widowControl w:val="0"/>
        <w:spacing w:after="160"/>
        <w:ind w:right="-7" w:firstLine="567"/>
        <w:jc w:val="center"/>
        <w:rPr>
          <w:rFonts w:ascii="GHEA Grapalat" w:hAnsi="GHEA Grapalat" w:cs="Sylfaen"/>
        </w:rPr>
      </w:pPr>
    </w:p>
    <w:p w14:paraId="384E52ED" w14:textId="4E6A34BB" w:rsidR="00212DC3" w:rsidRPr="00521A49" w:rsidRDefault="0023148F" w:rsidP="00962010">
      <w:pPr>
        <w:pStyle w:val="BodyText"/>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262EB4">
        <w:rPr>
          <w:rFonts w:ascii="GHEA Grapalat" w:hAnsi="GHEA Grapalat"/>
          <w:b/>
        </w:rPr>
        <w:t>ВАКЦИН</w:t>
      </w:r>
      <w:r w:rsidR="005412CC">
        <w:rPr>
          <w:rFonts w:ascii="GHEA Grapalat" w:hAnsi="GHEA Grapalat"/>
          <w:b/>
        </w:rPr>
        <w:t xml:space="preserve"> </w:t>
      </w:r>
      <w:r w:rsidRPr="0023148F">
        <w:rPr>
          <w:rFonts w:ascii="GHEA Grapalat" w:hAnsi="GHEA Grapalat"/>
          <w:b/>
        </w:rPr>
        <w:t>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14:paraId="2FD0211F" w14:textId="77777777" w:rsidR="00CE0D95" w:rsidRPr="00521A49" w:rsidRDefault="00CE0D95" w:rsidP="00962010">
      <w:pPr>
        <w:pStyle w:val="BodyText"/>
        <w:widowControl w:val="0"/>
        <w:spacing w:after="160"/>
        <w:ind w:right="-7" w:firstLine="567"/>
        <w:jc w:val="center"/>
        <w:rPr>
          <w:rFonts w:ascii="GHEA Grapalat" w:hAnsi="GHEA Grapalat"/>
        </w:rPr>
      </w:pPr>
    </w:p>
    <w:p w14:paraId="5E935FA0" w14:textId="77777777" w:rsidR="00CE0D95" w:rsidRPr="00521A49" w:rsidRDefault="00CE0D95" w:rsidP="00962010">
      <w:pPr>
        <w:pStyle w:val="BodyText"/>
        <w:widowControl w:val="0"/>
        <w:spacing w:after="160"/>
        <w:ind w:right="-7" w:firstLine="567"/>
        <w:jc w:val="center"/>
        <w:rPr>
          <w:rFonts w:ascii="GHEA Grapalat" w:hAnsi="GHEA Grapalat"/>
        </w:rPr>
      </w:pPr>
    </w:p>
    <w:p w14:paraId="56C87443" w14:textId="77777777" w:rsidR="00105093" w:rsidRPr="00521A49" w:rsidRDefault="00105093" w:rsidP="00962010">
      <w:pPr>
        <w:rPr>
          <w:rFonts w:ascii="GHEA Grapalat" w:hAnsi="GHEA Grapalat"/>
          <w:i/>
        </w:rPr>
      </w:pPr>
    </w:p>
    <w:p w14:paraId="632100D6" w14:textId="77777777" w:rsidR="00105093" w:rsidRPr="00521A49" w:rsidRDefault="00105093" w:rsidP="00962010">
      <w:pPr>
        <w:rPr>
          <w:rFonts w:ascii="GHEA Grapalat" w:hAnsi="GHEA Grapalat"/>
          <w:i/>
        </w:rPr>
      </w:pPr>
    </w:p>
    <w:p w14:paraId="0429EB10" w14:textId="77777777" w:rsidR="00105093" w:rsidRPr="00521A49" w:rsidRDefault="00105093" w:rsidP="00962010">
      <w:pPr>
        <w:rPr>
          <w:rFonts w:ascii="GHEA Grapalat" w:hAnsi="GHEA Grapalat"/>
          <w:i/>
        </w:rPr>
      </w:pPr>
    </w:p>
    <w:p w14:paraId="0A276EC0" w14:textId="77777777" w:rsidR="00533D71" w:rsidRPr="00521A49" w:rsidRDefault="00533D71" w:rsidP="00533D71">
      <w:pPr>
        <w:jc w:val="center"/>
        <w:rPr>
          <w:rFonts w:ascii="GHEA Grapalat" w:hAnsi="GHEA Grapalat"/>
          <w:b/>
        </w:rPr>
      </w:pPr>
      <w:r w:rsidRPr="00A149BB">
        <w:rPr>
          <w:rFonts w:ascii="GHEA Grapalat" w:hAnsi="GHEA Grapalat"/>
          <w:b/>
          <w:i/>
          <w:color w:val="FF0000"/>
        </w:rPr>
        <w:t>Процедура осуществляется на основании части 6 статьи 15 закона Республики Армения "О</w:t>
      </w:r>
      <w:r w:rsidRPr="00A149BB">
        <w:rPr>
          <w:rFonts w:ascii="Sylfaen" w:hAnsi="Sylfaen" w:cs="Courier New"/>
          <w:b/>
          <w:i/>
          <w:color w:val="FF0000"/>
          <w:lang w:val="en-US"/>
        </w:rPr>
        <w:t> </w:t>
      </w:r>
      <w:r w:rsidRPr="00A149BB">
        <w:rPr>
          <w:rFonts w:ascii="GHEA Grapalat" w:hAnsi="GHEA Grapalat"/>
          <w:b/>
          <w:i/>
          <w:color w:val="FF0000"/>
        </w:rPr>
        <w:t>закупках"</w:t>
      </w:r>
    </w:p>
    <w:p w14:paraId="36E9A0A1" w14:textId="77777777" w:rsidR="00105093" w:rsidRPr="00521A49" w:rsidRDefault="00105093" w:rsidP="00962010">
      <w:pPr>
        <w:rPr>
          <w:rFonts w:ascii="GHEA Grapalat" w:hAnsi="GHEA Grapalat"/>
          <w:i/>
        </w:rPr>
      </w:pPr>
    </w:p>
    <w:p w14:paraId="3BC40C17" w14:textId="77777777" w:rsidR="00105093" w:rsidRPr="00521A49" w:rsidRDefault="00105093" w:rsidP="00962010">
      <w:pPr>
        <w:rPr>
          <w:rFonts w:ascii="GHEA Grapalat" w:hAnsi="GHEA Grapalat"/>
          <w:i/>
        </w:rPr>
      </w:pPr>
    </w:p>
    <w:p w14:paraId="6B10B2C2" w14:textId="77777777" w:rsidR="004237F4" w:rsidRPr="00521A49" w:rsidRDefault="004237F4" w:rsidP="00962010">
      <w:pPr>
        <w:rPr>
          <w:rFonts w:ascii="GHEA Grapalat" w:hAnsi="GHEA Grapalat"/>
          <w:b/>
          <w:i/>
          <w:color w:val="FF0000"/>
        </w:rPr>
      </w:pPr>
    </w:p>
    <w:p w14:paraId="7AA6A599" w14:textId="77777777" w:rsidR="004237F4" w:rsidRPr="00521A49" w:rsidRDefault="004237F4" w:rsidP="00962010">
      <w:pPr>
        <w:rPr>
          <w:rFonts w:ascii="GHEA Grapalat" w:hAnsi="GHEA Grapalat"/>
          <w:b/>
          <w:i/>
          <w:color w:val="FF0000"/>
        </w:rPr>
      </w:pPr>
    </w:p>
    <w:p w14:paraId="662BD8CA" w14:textId="77777777" w:rsidR="004237F4" w:rsidRPr="00521A49" w:rsidRDefault="004237F4" w:rsidP="00962010">
      <w:pPr>
        <w:rPr>
          <w:rFonts w:ascii="GHEA Grapalat" w:hAnsi="GHEA Grapalat"/>
          <w:b/>
          <w:i/>
          <w:color w:val="FF0000"/>
        </w:rPr>
      </w:pPr>
    </w:p>
    <w:p w14:paraId="3B28A11D" w14:textId="77777777" w:rsidR="004237F4" w:rsidRPr="00521A49" w:rsidRDefault="004237F4" w:rsidP="00962010">
      <w:pPr>
        <w:rPr>
          <w:rFonts w:ascii="GHEA Grapalat" w:hAnsi="GHEA Grapalat"/>
          <w:b/>
          <w:i/>
          <w:color w:val="FF0000"/>
        </w:rPr>
      </w:pPr>
    </w:p>
    <w:p w14:paraId="20B9A64F" w14:textId="77777777" w:rsidR="004237F4" w:rsidRPr="00521A49" w:rsidRDefault="004237F4" w:rsidP="00962010">
      <w:pPr>
        <w:rPr>
          <w:rFonts w:ascii="GHEA Grapalat" w:hAnsi="GHEA Grapalat"/>
          <w:b/>
          <w:i/>
          <w:color w:val="FF0000"/>
        </w:rPr>
      </w:pPr>
    </w:p>
    <w:p w14:paraId="0D2DF733" w14:textId="77777777" w:rsidR="004237F4" w:rsidRPr="00521A49" w:rsidRDefault="004237F4" w:rsidP="00962010">
      <w:pPr>
        <w:rPr>
          <w:rFonts w:ascii="GHEA Grapalat" w:hAnsi="GHEA Grapalat"/>
          <w:b/>
          <w:i/>
          <w:color w:val="FF0000"/>
        </w:rPr>
      </w:pPr>
    </w:p>
    <w:p w14:paraId="3771127B" w14:textId="77777777" w:rsidR="004237F4" w:rsidRPr="00521A49" w:rsidRDefault="004237F4" w:rsidP="00962010">
      <w:pPr>
        <w:rPr>
          <w:rFonts w:ascii="GHEA Grapalat" w:hAnsi="GHEA Grapalat"/>
          <w:b/>
          <w:i/>
          <w:color w:val="FF0000"/>
        </w:rPr>
      </w:pPr>
    </w:p>
    <w:p w14:paraId="07DEBFF2" w14:textId="77777777" w:rsidR="004237F4" w:rsidRPr="00521A49" w:rsidRDefault="004237F4" w:rsidP="00962010">
      <w:pPr>
        <w:rPr>
          <w:rFonts w:ascii="GHEA Grapalat" w:hAnsi="GHEA Grapalat"/>
          <w:b/>
          <w:i/>
          <w:color w:val="FF0000"/>
        </w:rPr>
      </w:pPr>
    </w:p>
    <w:p w14:paraId="0776506E" w14:textId="77777777"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60F83133" w14:textId="77777777" w:rsidR="00AF78F7" w:rsidRPr="00521A49" w:rsidRDefault="00AF78F7">
      <w:pPr>
        <w:rPr>
          <w:rFonts w:ascii="GHEA Grapalat" w:hAnsi="GHEA Grapalat"/>
          <w:b/>
        </w:rPr>
      </w:pPr>
      <w:r w:rsidRPr="00521A49">
        <w:rPr>
          <w:rFonts w:ascii="GHEA Grapalat" w:hAnsi="GHEA Grapalat"/>
          <w:b/>
        </w:rPr>
        <w:br w:type="page"/>
      </w:r>
    </w:p>
    <w:p w14:paraId="2C8455EF" w14:textId="77777777"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14:paraId="6BE17495" w14:textId="5B75BA08" w:rsidR="00C40834" w:rsidRPr="00521A49" w:rsidRDefault="005D414D" w:rsidP="00962010">
      <w:pPr>
        <w:pStyle w:val="BodyText"/>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262EB4">
        <w:rPr>
          <w:rFonts w:ascii="GHEA Grapalat" w:hAnsi="GHEA Grapalat"/>
          <w:b/>
        </w:rPr>
        <w:t>ВАКЦИН</w:t>
      </w:r>
      <w:r w:rsidR="005412CC">
        <w:rPr>
          <w:rFonts w:ascii="GHEA Grapalat" w:hAnsi="GHEA Grapalat"/>
          <w:b/>
        </w:rPr>
        <w:t xml:space="preserve"> </w:t>
      </w:r>
      <w:r w:rsidRPr="00521A49">
        <w:rPr>
          <w:rFonts w:ascii="GHEA Grapalat" w:hAnsi="GHEA Grapalat"/>
          <w:b/>
        </w:rPr>
        <w:t xml:space="preserve">ДЛЯ НУЖД </w:t>
      </w:r>
      <w:r w:rsidR="00C40834" w:rsidRPr="00521A49">
        <w:rPr>
          <w:rFonts w:ascii="GHEA Grapalat" w:hAnsi="GHEA Grapalat"/>
          <w:b/>
        </w:rPr>
        <w:t>ГНО «НАЦИОНАЛЬНОГО ЦЕНТРА ПО КОНТРОЛЮ И ПРОФИЛАКТИКЕ ЗАБОЛЕВАНИЙ» МЗ РА</w:t>
      </w:r>
    </w:p>
    <w:p w14:paraId="43427243" w14:textId="77777777" w:rsidR="00C67E80" w:rsidRPr="00521A49" w:rsidRDefault="00C67E80" w:rsidP="00962010">
      <w:pPr>
        <w:widowControl w:val="0"/>
        <w:spacing w:after="160"/>
        <w:jc w:val="center"/>
        <w:rPr>
          <w:rFonts w:ascii="GHEA Grapalat" w:hAnsi="GHEA Grapalat" w:cs="Sylfaen"/>
          <w:b/>
        </w:rPr>
      </w:pPr>
    </w:p>
    <w:p w14:paraId="6726512D"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14:paraId="4405073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14:paraId="0FF2709F"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14:paraId="62D73A9C"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14:paraId="75F04B02" w14:textId="77777777"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14:paraId="1E7A91DA"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14:paraId="5F3A1110"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14:paraId="51AD8DD8" w14:textId="4238D508"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14:paraId="0A277B0D" w14:textId="77777777"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14:paraId="27A8648F"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14:paraId="02269CB1" w14:textId="62B59806"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265DEE">
        <w:rPr>
          <w:rFonts w:ascii="GHEA Grapalat" w:hAnsi="GHEA Grapalat"/>
        </w:rPr>
        <w:t xml:space="preserve"> </w:t>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14:paraId="1E55E481"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14:paraId="602BF72A" w14:textId="76BCC26E"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265DEE">
        <w:rPr>
          <w:rFonts w:ascii="GHEA Grapalat" w:hAnsi="GHEA Grapalat"/>
        </w:rPr>
        <w:t xml:space="preserve"> </w:t>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14:paraId="11B5EFFC"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0BC45557" w14:textId="77777777"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14:paraId="060AA654" w14:textId="77777777"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14:paraId="619B8F13"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27CCAC5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14:paraId="71FC3050"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14:paraId="72D65B6E" w14:textId="77777777"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14:paraId="247E7A3B" w14:textId="3B434ECD"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533D71">
        <w:rPr>
          <w:rFonts w:ascii="GHEA Grapalat" w:hAnsi="GHEA Grapalat"/>
          <w:b/>
        </w:rPr>
        <w:t>GHAPDzB-HVKAK-</w:t>
      </w:r>
      <w:r w:rsidR="00262EB4">
        <w:rPr>
          <w:rFonts w:ascii="GHEA Grapalat" w:hAnsi="GHEA Grapalat"/>
          <w:b/>
        </w:rPr>
        <w:t>2025-18</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14:paraId="2323F93C"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Emphasis"/>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1D376F"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9E45F7D" w14:textId="77777777"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93000CB" w14:textId="77777777" w:rsidR="003E1421" w:rsidRPr="00521A49" w:rsidRDefault="00A81DD5" w:rsidP="00037A8D">
      <w:pPr>
        <w:pStyle w:val="BodyTextIndent2"/>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14:paraId="719B6966" w14:textId="77777777"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14:paraId="72275F58" w14:textId="77777777" w:rsidR="00096865" w:rsidRPr="00521A49" w:rsidRDefault="00096865" w:rsidP="00962010">
      <w:pPr>
        <w:pStyle w:val="Heading3"/>
        <w:keepNext w:val="0"/>
        <w:widowControl w:val="0"/>
        <w:spacing w:after="160" w:line="240" w:lineRule="auto"/>
        <w:rPr>
          <w:rFonts w:ascii="GHEA Grapalat" w:hAnsi="GHEA Grapalat"/>
          <w:sz w:val="24"/>
          <w:szCs w:val="24"/>
        </w:rPr>
      </w:pPr>
    </w:p>
    <w:p w14:paraId="6B81A562" w14:textId="77777777"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14:paraId="67B28886" w14:textId="2641A361" w:rsidR="00EA245B" w:rsidRPr="00521A49" w:rsidRDefault="00845AA5" w:rsidP="00962010">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262EB4">
        <w:rPr>
          <w:rFonts w:ascii="GHEA Grapalat" w:hAnsi="GHEA Grapalat" w:cs="Calibri"/>
          <w:b/>
          <w:i w:val="0"/>
          <w:sz w:val="24"/>
          <w:szCs w:val="24"/>
        </w:rPr>
        <w:t>Вакцин</w:t>
      </w:r>
      <w:r w:rsidR="00265DEE" w:rsidRPr="00265DEE">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Emphasis"/>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5412CC">
        <w:rPr>
          <w:rFonts w:ascii="GHEA Grapalat" w:hAnsi="GHEA Grapalat"/>
          <w:b/>
          <w:i w:val="0"/>
          <w:sz w:val="24"/>
          <w:szCs w:val="24"/>
        </w:rPr>
        <w:t>3</w:t>
      </w:r>
      <w:r w:rsidR="00EA245B" w:rsidRPr="00521A49">
        <w:rPr>
          <w:rFonts w:ascii="GHEA Grapalat" w:hAnsi="GHEA Grapalat"/>
          <w:b/>
          <w:i w:val="0"/>
          <w:sz w:val="24"/>
          <w:szCs w:val="24"/>
        </w:rPr>
        <w:t xml:space="preserve"> лот</w:t>
      </w:r>
      <w:r w:rsidR="00582B6B">
        <w:rPr>
          <w:rFonts w:ascii="GHEA Grapalat" w:hAnsi="GHEA Grapalat"/>
          <w:b/>
          <w:i w:val="0"/>
          <w:sz w:val="24"/>
          <w:szCs w:val="24"/>
        </w:rPr>
        <w:t>а</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tbl>
      <w:tblPr>
        <w:tblW w:w="10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2706"/>
        <w:gridCol w:w="6804"/>
      </w:tblGrid>
      <w:tr w:rsidR="007B326D" w:rsidRPr="00521A49" w14:paraId="5DC637D1" w14:textId="77777777" w:rsidTr="006E653C">
        <w:trPr>
          <w:jc w:val="center"/>
        </w:trPr>
        <w:tc>
          <w:tcPr>
            <w:tcW w:w="3414" w:type="dxa"/>
            <w:gridSpan w:val="2"/>
            <w:vAlign w:val="center"/>
          </w:tcPr>
          <w:p w14:paraId="472C7A7C" w14:textId="77777777" w:rsidR="007B326D" w:rsidRPr="00521A49" w:rsidRDefault="007B326D" w:rsidP="00962010">
            <w:pPr>
              <w:pStyle w:val="BodyTextIndent2"/>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6804" w:type="dxa"/>
            <w:vMerge w:val="restart"/>
            <w:vAlign w:val="center"/>
          </w:tcPr>
          <w:p w14:paraId="1063BFEA" w14:textId="77777777" w:rsidR="007B326D" w:rsidRPr="00521A49" w:rsidRDefault="007B326D" w:rsidP="00962010">
            <w:pPr>
              <w:pStyle w:val="BodyTextIndent2"/>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14:paraId="5B74D55F" w14:textId="77777777" w:rsidTr="006E653C">
        <w:trPr>
          <w:jc w:val="center"/>
        </w:trPr>
        <w:tc>
          <w:tcPr>
            <w:tcW w:w="708" w:type="dxa"/>
            <w:vAlign w:val="center"/>
          </w:tcPr>
          <w:p w14:paraId="18583587" w14:textId="77777777" w:rsidR="007B326D" w:rsidRPr="00521A49" w:rsidRDefault="007B326D" w:rsidP="0095062A">
            <w:pPr>
              <w:pStyle w:val="BodyTextIndent2"/>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2706" w:type="dxa"/>
            <w:vAlign w:val="center"/>
          </w:tcPr>
          <w:p w14:paraId="7A6A5806" w14:textId="77777777" w:rsidR="007B326D" w:rsidRDefault="007B326D" w:rsidP="00962010">
            <w:pPr>
              <w:pStyle w:val="BodyTextIndent2"/>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p w14:paraId="0B0A4567" w14:textId="71D1F537" w:rsidR="00A77E79" w:rsidRPr="00521A49" w:rsidRDefault="00A77E79" w:rsidP="00962010">
            <w:pPr>
              <w:pStyle w:val="BodyTextIndent2"/>
              <w:widowControl w:val="0"/>
              <w:spacing w:after="120" w:line="240" w:lineRule="auto"/>
              <w:ind w:firstLine="0"/>
              <w:jc w:val="center"/>
              <w:rPr>
                <w:rFonts w:ascii="GHEA Grapalat" w:hAnsi="GHEA Grapalat"/>
                <w:b/>
                <w:sz w:val="22"/>
                <w:szCs w:val="22"/>
              </w:rPr>
            </w:pPr>
            <w:r>
              <w:rPr>
                <w:rFonts w:ascii="GHEA Grapalat" w:hAnsi="GHEA Grapalat"/>
                <w:b/>
                <w:sz w:val="22"/>
                <w:szCs w:val="22"/>
              </w:rPr>
              <w:t>/Драм РА/</w:t>
            </w:r>
          </w:p>
        </w:tc>
        <w:tc>
          <w:tcPr>
            <w:tcW w:w="6804" w:type="dxa"/>
            <w:vMerge/>
            <w:vAlign w:val="center"/>
          </w:tcPr>
          <w:p w14:paraId="24152D3A" w14:textId="77777777" w:rsidR="007B326D" w:rsidRPr="00521A49" w:rsidRDefault="007B326D" w:rsidP="00962010">
            <w:pPr>
              <w:pStyle w:val="BodyTextIndent2"/>
              <w:widowControl w:val="0"/>
              <w:spacing w:after="120" w:line="240" w:lineRule="auto"/>
              <w:ind w:firstLine="567"/>
              <w:rPr>
                <w:rFonts w:ascii="GHEA Grapalat" w:hAnsi="GHEA Grapalat"/>
                <w:b/>
                <w:i/>
                <w:sz w:val="22"/>
                <w:szCs w:val="22"/>
              </w:rPr>
            </w:pPr>
          </w:p>
        </w:tc>
      </w:tr>
      <w:tr w:rsidR="005412CC" w:rsidRPr="00521A49" w14:paraId="1631E97D" w14:textId="77777777" w:rsidTr="006E653C">
        <w:trPr>
          <w:jc w:val="center"/>
        </w:trPr>
        <w:tc>
          <w:tcPr>
            <w:tcW w:w="708" w:type="dxa"/>
            <w:vAlign w:val="center"/>
          </w:tcPr>
          <w:p w14:paraId="2C2A8C68" w14:textId="77777777" w:rsidR="005412CC" w:rsidRPr="00521A49" w:rsidRDefault="005412CC" w:rsidP="005412CC">
            <w:pPr>
              <w:pStyle w:val="BodyTextIndent2"/>
              <w:widowControl w:val="0"/>
              <w:spacing w:line="240" w:lineRule="auto"/>
              <w:ind w:right="113" w:firstLine="0"/>
              <w:jc w:val="center"/>
              <w:rPr>
                <w:rFonts w:ascii="GHEA Grapalat" w:hAnsi="GHEA Grapalat"/>
                <w:sz w:val="22"/>
                <w:szCs w:val="22"/>
              </w:rPr>
            </w:pPr>
            <w:r>
              <w:rPr>
                <w:rFonts w:ascii="GHEA Grapalat" w:hAnsi="GHEA Grapalat"/>
                <w:sz w:val="22"/>
                <w:szCs w:val="22"/>
              </w:rPr>
              <w:t>1</w:t>
            </w:r>
          </w:p>
        </w:tc>
        <w:tc>
          <w:tcPr>
            <w:tcW w:w="2706" w:type="dxa"/>
            <w:vAlign w:val="center"/>
          </w:tcPr>
          <w:p w14:paraId="77594506" w14:textId="282657C5" w:rsidR="005412CC" w:rsidRPr="00E80FDA" w:rsidRDefault="005412CC" w:rsidP="005412CC">
            <w:pPr>
              <w:jc w:val="right"/>
              <w:rPr>
                <w:rFonts w:ascii="GHEA Grapalat" w:hAnsi="GHEA Grapalat"/>
                <w:lang w:val="hy-AM"/>
              </w:rPr>
            </w:pPr>
            <w:r>
              <w:rPr>
                <w:rFonts w:ascii="GHEA Grapalat" w:hAnsi="GHEA Grapalat"/>
                <w:sz w:val="20"/>
                <w:szCs w:val="20"/>
                <w:lang w:val="hy-AM"/>
              </w:rPr>
              <w:t>2 535 000,0</w:t>
            </w:r>
          </w:p>
        </w:tc>
        <w:tc>
          <w:tcPr>
            <w:tcW w:w="6804" w:type="dxa"/>
            <w:vAlign w:val="center"/>
          </w:tcPr>
          <w:p w14:paraId="36B9EFD1" w14:textId="75B588AC" w:rsidR="005412CC" w:rsidRPr="00FA14F3" w:rsidRDefault="00FA14F3" w:rsidP="005412CC">
            <w:pPr>
              <w:rPr>
                <w:rFonts w:ascii="GHEA Grapalat" w:hAnsi="GHEA Grapalat"/>
              </w:rPr>
            </w:pPr>
            <w:r>
              <w:rPr>
                <w:rFonts w:ascii="GHEA Grapalat" w:hAnsi="GHEA Grapalat"/>
              </w:rPr>
              <w:t>Вакцина против брюшного тифа</w:t>
            </w:r>
          </w:p>
        </w:tc>
      </w:tr>
      <w:tr w:rsidR="005412CC" w:rsidRPr="00521A49" w14:paraId="2D0D86A5" w14:textId="77777777" w:rsidTr="006E653C">
        <w:trPr>
          <w:jc w:val="center"/>
        </w:trPr>
        <w:tc>
          <w:tcPr>
            <w:tcW w:w="708" w:type="dxa"/>
            <w:vAlign w:val="center"/>
          </w:tcPr>
          <w:p w14:paraId="3B506F61" w14:textId="113B44D5" w:rsidR="005412CC" w:rsidRDefault="005412CC" w:rsidP="005412CC">
            <w:pPr>
              <w:pStyle w:val="BodyTextIndent2"/>
              <w:widowControl w:val="0"/>
              <w:spacing w:line="240" w:lineRule="auto"/>
              <w:ind w:right="113" w:firstLine="0"/>
              <w:jc w:val="center"/>
              <w:rPr>
                <w:rFonts w:ascii="GHEA Grapalat" w:hAnsi="GHEA Grapalat"/>
                <w:sz w:val="22"/>
                <w:szCs w:val="22"/>
              </w:rPr>
            </w:pPr>
            <w:r>
              <w:rPr>
                <w:rFonts w:ascii="GHEA Grapalat" w:hAnsi="GHEA Grapalat"/>
                <w:sz w:val="22"/>
                <w:szCs w:val="22"/>
              </w:rPr>
              <w:t>2</w:t>
            </w:r>
          </w:p>
        </w:tc>
        <w:tc>
          <w:tcPr>
            <w:tcW w:w="2706" w:type="dxa"/>
            <w:vAlign w:val="center"/>
          </w:tcPr>
          <w:p w14:paraId="17CDA17A" w14:textId="6201DFBB" w:rsidR="005412CC" w:rsidRPr="00E80FDA" w:rsidRDefault="005412CC" w:rsidP="005412CC">
            <w:pPr>
              <w:jc w:val="right"/>
              <w:rPr>
                <w:rFonts w:ascii="GHEA Grapalat" w:hAnsi="GHEA Grapalat"/>
                <w:color w:val="000000" w:themeColor="text1"/>
                <w:lang w:val="hy-AM"/>
              </w:rPr>
            </w:pPr>
            <w:r w:rsidRPr="002B63E8">
              <w:rPr>
                <w:rFonts w:ascii="GHEA Grapalat" w:hAnsi="GHEA Grapalat"/>
                <w:sz w:val="20"/>
                <w:szCs w:val="20"/>
                <w:lang w:val="hy-AM"/>
              </w:rPr>
              <w:t>5 820 000,0</w:t>
            </w:r>
          </w:p>
        </w:tc>
        <w:tc>
          <w:tcPr>
            <w:tcW w:w="6804" w:type="dxa"/>
            <w:vAlign w:val="center"/>
          </w:tcPr>
          <w:p w14:paraId="46B87281" w14:textId="0485F806" w:rsidR="005412CC" w:rsidRDefault="00FA14F3" w:rsidP="005412CC">
            <w:pPr>
              <w:rPr>
                <w:rFonts w:ascii="GHEA Grapalat" w:hAnsi="GHEA Grapalat"/>
              </w:rPr>
            </w:pPr>
            <w:r>
              <w:rPr>
                <w:rFonts w:ascii="GHEA Grapalat" w:hAnsi="GHEA Grapalat"/>
              </w:rPr>
              <w:t>Вакцина против желтой лихорадки</w:t>
            </w:r>
          </w:p>
        </w:tc>
      </w:tr>
      <w:tr w:rsidR="004D231F" w:rsidRPr="00521A49" w14:paraId="64A46172" w14:textId="77777777" w:rsidTr="006E653C">
        <w:trPr>
          <w:jc w:val="center"/>
        </w:trPr>
        <w:tc>
          <w:tcPr>
            <w:tcW w:w="708" w:type="dxa"/>
            <w:vAlign w:val="center"/>
          </w:tcPr>
          <w:p w14:paraId="5E34F64E" w14:textId="29CC60DE" w:rsidR="004D231F" w:rsidRDefault="004D231F" w:rsidP="004D231F">
            <w:pPr>
              <w:pStyle w:val="BodyTextIndent2"/>
              <w:widowControl w:val="0"/>
              <w:spacing w:line="240" w:lineRule="auto"/>
              <w:ind w:right="113" w:firstLine="0"/>
              <w:jc w:val="center"/>
              <w:rPr>
                <w:rFonts w:ascii="GHEA Grapalat" w:hAnsi="GHEA Grapalat"/>
                <w:sz w:val="22"/>
                <w:szCs w:val="22"/>
              </w:rPr>
            </w:pPr>
            <w:r>
              <w:rPr>
                <w:rFonts w:ascii="GHEA Grapalat" w:hAnsi="GHEA Grapalat"/>
                <w:sz w:val="22"/>
                <w:szCs w:val="22"/>
              </w:rPr>
              <w:t>3</w:t>
            </w:r>
          </w:p>
        </w:tc>
        <w:tc>
          <w:tcPr>
            <w:tcW w:w="2706" w:type="dxa"/>
            <w:vAlign w:val="center"/>
          </w:tcPr>
          <w:p w14:paraId="30D9F716" w14:textId="7CF0E77D" w:rsidR="004D231F" w:rsidRPr="00E80FDA" w:rsidRDefault="004D231F" w:rsidP="004D231F">
            <w:pPr>
              <w:jc w:val="right"/>
              <w:rPr>
                <w:rFonts w:ascii="GHEA Grapalat" w:hAnsi="GHEA Grapalat"/>
                <w:color w:val="000000" w:themeColor="text1"/>
                <w:lang w:val="hy-AM"/>
              </w:rPr>
            </w:pPr>
            <w:r w:rsidRPr="002B63E8">
              <w:rPr>
                <w:rFonts w:ascii="GHEA Grapalat" w:hAnsi="GHEA Grapalat"/>
                <w:sz w:val="20"/>
                <w:szCs w:val="20"/>
                <w:lang w:val="hy-AM"/>
              </w:rPr>
              <w:t>300 000,0</w:t>
            </w:r>
          </w:p>
        </w:tc>
        <w:tc>
          <w:tcPr>
            <w:tcW w:w="6804" w:type="dxa"/>
            <w:vAlign w:val="center"/>
          </w:tcPr>
          <w:p w14:paraId="34E8DE49" w14:textId="762D06E5" w:rsidR="004D231F" w:rsidRDefault="004D231F" w:rsidP="004D231F">
            <w:pPr>
              <w:rPr>
                <w:rFonts w:ascii="GHEA Grapalat" w:hAnsi="GHEA Grapalat"/>
              </w:rPr>
            </w:pPr>
            <w:r>
              <w:rPr>
                <w:rFonts w:ascii="GHEA Grapalat" w:hAnsi="GHEA Grapalat"/>
              </w:rPr>
              <w:t>Вакцина против клеще</w:t>
            </w:r>
            <w:r w:rsidR="009B460B">
              <w:rPr>
                <w:rFonts w:ascii="GHEA Grapalat" w:hAnsi="GHEA Grapalat"/>
              </w:rPr>
              <w:t>в</w:t>
            </w:r>
            <w:r>
              <w:rPr>
                <w:rFonts w:ascii="GHEA Grapalat" w:hAnsi="GHEA Grapalat"/>
              </w:rPr>
              <w:t>ого энцефалита</w:t>
            </w:r>
          </w:p>
        </w:tc>
      </w:tr>
    </w:tbl>
    <w:p w14:paraId="5E16A5FD" w14:textId="77777777" w:rsidR="006173D4" w:rsidRPr="00521A49" w:rsidRDefault="00816505" w:rsidP="00962010">
      <w:pPr>
        <w:pStyle w:val="BodyTextIndent2"/>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14:paraId="25EAB9CE" w14:textId="77777777"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14:paraId="38E6D4B9" w14:textId="77777777"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14:paraId="0A7BA297" w14:textId="77777777"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14:paraId="4419251D"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органа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14:paraId="13B1B476"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14:paraId="2364CE10"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14:paraId="6D420251"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85FDAB5" w14:textId="77777777"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0562035" w14:textId="77777777"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731E4B8C"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C451FD6"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14:paraId="32E336D3" w14:textId="77777777"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1BB0DA6" w14:textId="77777777"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00780B5" w14:textId="77777777" w:rsidR="00BA3554"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AE16CB5" w14:textId="77777777" w:rsidR="00D5674E" w:rsidRPr="00521A49" w:rsidRDefault="009F18D0"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14:paraId="05142423"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14:paraId="70BB1805"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49578B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14:paraId="05440854"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E0032D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8AA4D87"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86CE01B"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14:paraId="53DE17CA"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14:paraId="0A43922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lastRenderedPageBreak/>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D49A51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D508BB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14:paraId="460E1765" w14:textId="77777777"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14:paraId="25A46505" w14:textId="77777777"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14:paraId="2EC436CD" w14:textId="77777777"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14:paraId="387722FA" w14:textId="77777777" w:rsidR="009E07EE" w:rsidRPr="00521A49" w:rsidRDefault="000A6B75"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D8595C1" w14:textId="77777777" w:rsidR="000A6B75" w:rsidRPr="00521A49" w:rsidRDefault="000A6B75" w:rsidP="008F69B2">
      <w:pPr>
        <w:pStyle w:val="BodyTextIndent2"/>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14:paraId="18CEEB27" w14:textId="77777777" w:rsidR="005A405F" w:rsidRPr="00521A49" w:rsidRDefault="00C366B6"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51FE912" w14:textId="77777777" w:rsidR="000A6B75" w:rsidRPr="00521A49" w:rsidRDefault="00C366B6" w:rsidP="008F69B2">
      <w:pPr>
        <w:pStyle w:val="BodyTextIndent2"/>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43D3054" w14:textId="77777777" w:rsidR="00407FE2" w:rsidRDefault="00407FE2" w:rsidP="00962010">
      <w:pPr>
        <w:widowControl w:val="0"/>
        <w:spacing w:after="160"/>
        <w:jc w:val="center"/>
        <w:rPr>
          <w:rFonts w:ascii="GHEA Grapalat" w:hAnsi="GHEA Grapalat"/>
          <w:b/>
        </w:rPr>
      </w:pPr>
    </w:p>
    <w:p w14:paraId="7A73E9B8" w14:textId="77777777"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14:paraId="4BDA2490" w14:textId="77777777"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14:paraId="0AB997BC" w14:textId="77777777"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 xml:space="preserve">Участник имеет право в письменной форме требовать от комиссии разъяснения </w:t>
      </w:r>
      <w:r w:rsidRPr="00521A49">
        <w:rPr>
          <w:rFonts w:ascii="GHEA Grapalat" w:hAnsi="GHEA Grapalat"/>
        </w:rPr>
        <w:lastRenderedPageBreak/>
        <w:t>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14:paraId="0CFEBE99" w14:textId="77777777"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3E2A902" w14:textId="77777777"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97A78C2"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A778BCE" w14:textId="77777777"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73B5C2A"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14:paraId="1B4B9AB1" w14:textId="77777777" w:rsidR="00407FE2" w:rsidRDefault="00407FE2" w:rsidP="00962010">
      <w:pPr>
        <w:widowControl w:val="0"/>
        <w:spacing w:after="160"/>
        <w:jc w:val="center"/>
        <w:rPr>
          <w:rFonts w:ascii="GHEA Grapalat" w:hAnsi="GHEA Grapalat"/>
          <w:b/>
        </w:rPr>
      </w:pPr>
    </w:p>
    <w:p w14:paraId="3E7A2D33" w14:textId="77777777"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14:paraId="7024E081" w14:textId="0C502BCD" w:rsidR="00096865"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AACFF42" w14:textId="529B9827" w:rsidR="00852608" w:rsidRPr="006731C8" w:rsidRDefault="006731C8" w:rsidP="00AD7FFC">
      <w:pPr>
        <w:widowControl w:val="0"/>
        <w:tabs>
          <w:tab w:val="left" w:pos="1134"/>
        </w:tabs>
        <w:ind w:firstLine="567"/>
        <w:contextualSpacing/>
        <w:jc w:val="both"/>
        <w:rPr>
          <w:rFonts w:ascii="GHEA Grapalat" w:hAnsi="GHEA Grapalat"/>
          <w:b/>
          <w:bCs/>
        </w:rPr>
      </w:pPr>
      <w:r w:rsidRPr="006731C8">
        <w:rPr>
          <w:rFonts w:ascii="GHEA Grapalat" w:hAnsi="GHEA Grapalat"/>
          <w:b/>
          <w:bCs/>
        </w:rPr>
        <w:t>Участник может подать заявку как для каждого лота, так и для нескольких или всех лотов.</w:t>
      </w:r>
    </w:p>
    <w:p w14:paraId="28728257" w14:textId="77777777" w:rsidR="00096865" w:rsidRPr="00521A49" w:rsidRDefault="000946A3" w:rsidP="00AD7FFC">
      <w:pPr>
        <w:pStyle w:val="BodyTextIndent2"/>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14:paraId="4BFF192C" w14:textId="77777777" w:rsidR="00096865" w:rsidRPr="00521A49" w:rsidRDefault="000946A3" w:rsidP="00045332">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14:paraId="14759776" w14:textId="27F3D7D3" w:rsidR="00805C77" w:rsidRPr="008F3115" w:rsidRDefault="00A80ECD" w:rsidP="00045332">
      <w:pPr>
        <w:pStyle w:val="BodyTextIndent2"/>
        <w:widowControl w:val="0"/>
        <w:tabs>
          <w:tab w:val="left" w:pos="1134"/>
        </w:tabs>
        <w:spacing w:line="240" w:lineRule="auto"/>
        <w:ind w:firstLine="567"/>
        <w:contextualSpacing/>
        <w:rPr>
          <w:rFonts w:ascii="GHEA Grapalat" w:hAnsi="GHEA Grapalat" w:cs="Sylfaen"/>
          <w:b/>
          <w:sz w:val="24"/>
          <w:szCs w:val="24"/>
        </w:rPr>
      </w:pPr>
      <w:r w:rsidRPr="008F3115">
        <w:rPr>
          <w:rFonts w:ascii="GHEA Grapalat" w:hAnsi="GHEA Grapalat"/>
          <w:b/>
          <w:sz w:val="24"/>
          <w:szCs w:val="24"/>
        </w:rPr>
        <w:t>4.2.</w:t>
      </w:r>
      <w:r w:rsidRPr="008F3115">
        <w:rPr>
          <w:rFonts w:ascii="GHEA Grapalat" w:hAnsi="GHEA Grapalat"/>
          <w:b/>
          <w:sz w:val="24"/>
          <w:szCs w:val="24"/>
        </w:rPr>
        <w:tab/>
      </w:r>
      <w:r w:rsidR="00805C77" w:rsidRPr="008F3115">
        <w:rPr>
          <w:rFonts w:ascii="GHEA Grapalat" w:hAnsi="GHEA Grapalat"/>
          <w:b/>
          <w:sz w:val="24"/>
          <w:szCs w:val="24"/>
        </w:rPr>
        <w:t>Заявки на процедуру необходимо представить в комиссию по адресу г.</w:t>
      </w:r>
      <w:r w:rsidR="00B55614" w:rsidRPr="008F3115">
        <w:rPr>
          <w:rFonts w:ascii="GHEA Grapalat" w:hAnsi="GHEA Grapalat"/>
          <w:b/>
          <w:sz w:val="24"/>
          <w:szCs w:val="24"/>
        </w:rPr>
        <w:t xml:space="preserve"> </w:t>
      </w:r>
      <w:r w:rsidR="00805C77" w:rsidRPr="008F3115">
        <w:rPr>
          <w:rFonts w:ascii="GHEA Grapalat" w:hAnsi="GHEA Grapalat"/>
          <w:b/>
          <w:sz w:val="24"/>
          <w:szCs w:val="24"/>
        </w:rPr>
        <w:t>Ереван, ул. М.</w:t>
      </w:r>
      <w:r w:rsidR="00B55614" w:rsidRPr="008F3115">
        <w:rPr>
          <w:rFonts w:ascii="GHEA Grapalat" w:hAnsi="GHEA Grapalat"/>
          <w:b/>
          <w:sz w:val="24"/>
          <w:szCs w:val="24"/>
        </w:rPr>
        <w:t xml:space="preserve"> </w:t>
      </w:r>
      <w:proofErr w:type="spellStart"/>
      <w:r w:rsidR="00805C77" w:rsidRPr="008F3115">
        <w:rPr>
          <w:rFonts w:ascii="GHEA Grapalat" w:hAnsi="GHEA Grapalat"/>
          <w:b/>
          <w:sz w:val="24"/>
          <w:szCs w:val="24"/>
        </w:rPr>
        <w:t>Гераци</w:t>
      </w:r>
      <w:proofErr w:type="spellEnd"/>
      <w:r w:rsidR="00805C77" w:rsidRPr="008F3115">
        <w:rPr>
          <w:rFonts w:ascii="GHEA Grapalat" w:hAnsi="GHEA Grapalat"/>
          <w:b/>
          <w:sz w:val="24"/>
          <w:szCs w:val="24"/>
        </w:rPr>
        <w:t xml:space="preserve">, д. 12 не позднее, чем в </w:t>
      </w:r>
      <w:r w:rsidR="001270E9" w:rsidRPr="008F3115">
        <w:rPr>
          <w:rFonts w:ascii="GHEA Grapalat" w:hAnsi="GHEA Grapalat"/>
          <w:b/>
          <w:sz w:val="24"/>
          <w:szCs w:val="24"/>
        </w:rPr>
        <w:t>11:30</w:t>
      </w:r>
      <w:r w:rsidR="002156A2" w:rsidRPr="008F3115">
        <w:rPr>
          <w:rFonts w:ascii="GHEA Grapalat" w:hAnsi="GHEA Grapalat"/>
          <w:b/>
          <w:sz w:val="24"/>
          <w:szCs w:val="24"/>
        </w:rPr>
        <w:t xml:space="preserve"> </w:t>
      </w:r>
      <w:r w:rsidR="00805C77" w:rsidRPr="008F3115">
        <w:rPr>
          <w:rFonts w:ascii="GHEA Grapalat" w:hAnsi="GHEA Grapalat"/>
          <w:b/>
          <w:sz w:val="24"/>
          <w:szCs w:val="24"/>
        </w:rPr>
        <w:t xml:space="preserve">часов </w:t>
      </w:r>
      <w:r w:rsidR="00852608">
        <w:rPr>
          <w:rFonts w:ascii="GHEA Grapalat" w:hAnsi="GHEA Grapalat"/>
          <w:b/>
          <w:sz w:val="24"/>
          <w:szCs w:val="24"/>
        </w:rPr>
        <w:t>7</w:t>
      </w:r>
      <w:r w:rsidR="00805C77" w:rsidRPr="008F3115">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14:paraId="7E40419C" w14:textId="74229478" w:rsidR="00A80ECD" w:rsidRPr="00521A49" w:rsidRDefault="00805C77"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5412CC">
        <w:rPr>
          <w:rFonts w:ascii="GHEA Grapalat" w:hAnsi="GHEA Grapalat"/>
          <w:b/>
          <w:sz w:val="24"/>
          <w:szCs w:val="24"/>
        </w:rPr>
        <w:t xml:space="preserve">Вардан </w:t>
      </w:r>
      <w:proofErr w:type="spellStart"/>
      <w:r w:rsidR="005412CC">
        <w:rPr>
          <w:rFonts w:ascii="GHEA Grapalat" w:hAnsi="GHEA Grapalat"/>
          <w:b/>
          <w:sz w:val="24"/>
          <w:szCs w:val="24"/>
        </w:rPr>
        <w:t>Оганнисян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w:t>
      </w:r>
      <w:r w:rsidR="00A80ECD" w:rsidRPr="00521A49">
        <w:rPr>
          <w:rFonts w:ascii="GHEA Grapalat" w:hAnsi="GHEA Grapalat"/>
          <w:sz w:val="24"/>
          <w:szCs w:val="24"/>
        </w:rPr>
        <w:lastRenderedPageBreak/>
        <w:t>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220346" w14:textId="77777777" w:rsidR="00B67CCD" w:rsidRPr="00521A49" w:rsidRDefault="00B67CCD" w:rsidP="00045332">
      <w:pPr>
        <w:pStyle w:val="BodyTextIndent2"/>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14:paraId="6DE442C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521A49">
        <w:rPr>
          <w:rFonts w:ascii="GHEA Grapalat" w:hAnsi="GHEA Grapalat"/>
        </w:rPr>
        <w:t>, которое включает:</w:t>
      </w:r>
    </w:p>
    <w:p w14:paraId="68E3E9B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14:paraId="0A8B408C" w14:textId="77777777"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14:paraId="1B37ED83"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14:paraId="4B9F8C56"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42D79F9A" w14:textId="77777777"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14:paraId="6512A10C" w14:textId="77777777"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14:paraId="16B93BDA" w14:textId="77777777"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14:paraId="5B39E2A6" w14:textId="77777777"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6B8ECF2" w14:textId="77777777"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F66D64F"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73858BB" w14:textId="77777777"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14:paraId="47B0FB70"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FootnoteReference"/>
          <w:rFonts w:ascii="GHEA Grapalat" w:hAnsi="GHEA Grapalat" w:cs="Sylfaen"/>
        </w:rPr>
        <w:footnoteReference w:customMarkFollows="1" w:id="1"/>
        <w:t>7</w:t>
      </w:r>
    </w:p>
    <w:p w14:paraId="6BAADB1D" w14:textId="639A610A" w:rsidR="00721677"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w:t>
      </w:r>
      <w:r w:rsidRPr="00521A49">
        <w:rPr>
          <w:rFonts w:ascii="GHEA Grapalat" w:hAnsi="GHEA Grapalat" w:cs="Sylfaen"/>
          <w:sz w:val="24"/>
          <w:szCs w:val="24"/>
        </w:rPr>
        <w:lastRenderedPageBreak/>
        <w:t>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899FD7" w14:textId="4A406E4E" w:rsidR="00A77E79" w:rsidRDefault="00A77E79" w:rsidP="00045332">
      <w:pPr>
        <w:pStyle w:val="norm"/>
        <w:widowControl w:val="0"/>
        <w:spacing w:line="240" w:lineRule="auto"/>
        <w:ind w:firstLine="567"/>
        <w:contextualSpacing/>
        <w:rPr>
          <w:rFonts w:ascii="GHEA Grapalat" w:hAnsi="GHEA Grapalat" w:cs="Sylfaen"/>
          <w:sz w:val="24"/>
          <w:szCs w:val="24"/>
        </w:rPr>
      </w:pPr>
    </w:p>
    <w:p w14:paraId="1591AD07" w14:textId="77777777"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14:paraId="10A7A4EF" w14:textId="77777777"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6F31EE" w14:textId="77777777"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DB276A" w14:textId="77777777"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083F0F1"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14:paraId="60BF0273"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CDD8C3" w14:textId="77777777"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6016DC1" w14:textId="77777777"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w:t>
      </w:r>
      <w:proofErr w:type="spellStart"/>
      <w:r w:rsidR="004853A7" w:rsidRPr="00521A49">
        <w:rPr>
          <w:rFonts w:ascii="GHEA Grapalat" w:hAnsi="GHEA Grapalat"/>
          <w:sz w:val="24"/>
          <w:szCs w:val="24"/>
        </w:rPr>
        <w:t>го</w:t>
      </w:r>
      <w:proofErr w:type="spellEnd"/>
      <w:r w:rsidR="004853A7" w:rsidRPr="00521A49">
        <w:rPr>
          <w:rFonts w:ascii="GHEA Grapalat" w:hAnsi="GHEA Grapalat"/>
          <w:sz w:val="24"/>
          <w:szCs w:val="24"/>
        </w:rPr>
        <w:t xml:space="preserve">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14:paraId="5FDC78CD" w14:textId="77777777"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14:paraId="28133BB2" w14:textId="77777777"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
    <w:p w14:paraId="04E5F2BC" w14:textId="77777777"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49DCC53" w14:textId="77777777" w:rsidR="00096865" w:rsidRPr="00521A49" w:rsidRDefault="00096865" w:rsidP="0066642D">
      <w:pPr>
        <w:pStyle w:val="BodyTextIndent2"/>
        <w:widowControl w:val="0"/>
        <w:spacing w:line="240" w:lineRule="auto"/>
        <w:ind w:firstLine="567"/>
        <w:rPr>
          <w:rFonts w:ascii="GHEA Grapalat" w:hAnsi="GHEA Grapalat"/>
          <w:sz w:val="24"/>
          <w:szCs w:val="24"/>
        </w:rPr>
      </w:pPr>
    </w:p>
    <w:p w14:paraId="34B43E35" w14:textId="77777777" w:rsidR="00C407B5" w:rsidRPr="00521A49" w:rsidRDefault="00C407B5" w:rsidP="00962010">
      <w:pPr>
        <w:widowControl w:val="0"/>
        <w:spacing w:after="160"/>
        <w:ind w:left="567" w:right="565"/>
        <w:jc w:val="center"/>
        <w:rPr>
          <w:rFonts w:ascii="GHEA Grapalat" w:hAnsi="GHEA Grapalat"/>
          <w:b/>
        </w:rPr>
        <w:sectPr w:rsidR="00C407B5" w:rsidRPr="00521A49" w:rsidSect="00B55614">
          <w:footerReference w:type="default" r:id="rId8"/>
          <w:footnotePr>
            <w:pos w:val="beneathText"/>
            <w:numStart w:val="8"/>
          </w:footnotePr>
          <w:pgSz w:w="11906" w:h="16838" w:code="9"/>
          <w:pgMar w:top="709" w:right="707" w:bottom="1134" w:left="709" w:header="561" w:footer="561" w:gutter="0"/>
          <w:cols w:space="720"/>
          <w:docGrid w:linePitch="326"/>
        </w:sectPr>
      </w:pPr>
    </w:p>
    <w:p w14:paraId="01C3379F" w14:textId="77777777"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14:paraId="3939835D"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E714DE4"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B3E9A34" w14:textId="77777777"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14:paraId="3BAEA857" w14:textId="27E5A4A9" w:rsidR="006463DE" w:rsidRPr="008F3115" w:rsidRDefault="00FD2748" w:rsidP="00B55614">
      <w:pPr>
        <w:pStyle w:val="BodyTextIndent2"/>
        <w:widowControl w:val="0"/>
        <w:tabs>
          <w:tab w:val="left" w:pos="1134"/>
        </w:tabs>
        <w:spacing w:line="240" w:lineRule="auto"/>
        <w:ind w:firstLine="567"/>
        <w:contextualSpacing/>
        <w:rPr>
          <w:rFonts w:ascii="GHEA Grapalat" w:hAnsi="GHEA Grapalat" w:cs="Tahoma"/>
          <w:b/>
          <w:sz w:val="24"/>
          <w:szCs w:val="24"/>
        </w:rPr>
      </w:pPr>
      <w:r w:rsidRPr="008F3115">
        <w:rPr>
          <w:rFonts w:ascii="GHEA Grapalat" w:hAnsi="GHEA Grapalat"/>
          <w:b/>
          <w:sz w:val="24"/>
          <w:szCs w:val="24"/>
        </w:rPr>
        <w:t>8.1</w:t>
      </w:r>
      <w:r w:rsidR="00D07367" w:rsidRPr="008F3115">
        <w:rPr>
          <w:rFonts w:ascii="GHEA Grapalat" w:hAnsi="GHEA Grapalat"/>
          <w:b/>
          <w:sz w:val="24"/>
          <w:szCs w:val="24"/>
        </w:rPr>
        <w:t>.</w:t>
      </w:r>
      <w:r w:rsidR="00D07367" w:rsidRPr="008F3115">
        <w:rPr>
          <w:rFonts w:ascii="GHEA Grapalat" w:hAnsi="GHEA Grapalat"/>
          <w:b/>
          <w:sz w:val="24"/>
          <w:szCs w:val="24"/>
        </w:rPr>
        <w:tab/>
      </w:r>
      <w:r w:rsidR="006463DE" w:rsidRPr="008F3115">
        <w:rPr>
          <w:rFonts w:ascii="GHEA Grapalat" w:hAnsi="GHEA Grapalat"/>
          <w:b/>
          <w:sz w:val="24"/>
          <w:szCs w:val="24"/>
        </w:rPr>
        <w:t xml:space="preserve">Вскрытие заявок произойдет на </w:t>
      </w:r>
      <w:r w:rsidR="005C7FA5">
        <w:rPr>
          <w:rFonts w:ascii="GHEA Grapalat" w:hAnsi="GHEA Grapalat"/>
          <w:b/>
          <w:sz w:val="24"/>
          <w:szCs w:val="24"/>
        </w:rPr>
        <w:t>15</w:t>
      </w:r>
      <w:r w:rsidR="006463DE" w:rsidRPr="008F3115">
        <w:rPr>
          <w:rFonts w:ascii="GHEA Grapalat" w:hAnsi="GHEA Grapalat"/>
          <w:b/>
          <w:sz w:val="24"/>
          <w:szCs w:val="24"/>
        </w:rPr>
        <w:t>-</w:t>
      </w:r>
      <w:r w:rsidR="00482F91" w:rsidRPr="008F3115">
        <w:rPr>
          <w:rFonts w:ascii="GHEA Grapalat" w:hAnsi="GHEA Grapalat"/>
          <w:b/>
          <w:sz w:val="24"/>
          <w:szCs w:val="24"/>
        </w:rPr>
        <w:t>о</w:t>
      </w:r>
      <w:r w:rsidR="006463DE" w:rsidRPr="008F3115">
        <w:rPr>
          <w:rFonts w:ascii="GHEA Grapalat" w:hAnsi="GHEA Grapalat"/>
          <w:b/>
          <w:sz w:val="24"/>
          <w:szCs w:val="24"/>
        </w:rPr>
        <w:t xml:space="preserve">й день в </w:t>
      </w:r>
      <w:r w:rsidR="001270E9" w:rsidRPr="008F3115">
        <w:rPr>
          <w:rFonts w:ascii="GHEA Grapalat" w:hAnsi="GHEA Grapalat"/>
          <w:b/>
          <w:sz w:val="24"/>
          <w:szCs w:val="24"/>
        </w:rPr>
        <w:t>11:30</w:t>
      </w:r>
      <w:r w:rsidR="002156A2" w:rsidRPr="008F3115">
        <w:rPr>
          <w:rFonts w:ascii="GHEA Grapalat" w:hAnsi="GHEA Grapalat"/>
          <w:b/>
          <w:sz w:val="24"/>
          <w:szCs w:val="24"/>
        </w:rPr>
        <w:t xml:space="preserve"> </w:t>
      </w:r>
      <w:r w:rsidR="006463DE" w:rsidRPr="008F3115">
        <w:rPr>
          <w:rFonts w:ascii="GHEA Grapalat" w:hAnsi="GHEA Grapalat"/>
          <w:b/>
          <w:sz w:val="24"/>
          <w:szCs w:val="24"/>
        </w:rPr>
        <w:t xml:space="preserve">часов со дня опубликования в бюллетене объявления и приглашения на настоящую процедуру. </w:t>
      </w:r>
    </w:p>
    <w:p w14:paraId="367CD737" w14:textId="77777777"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14:paraId="6E592900" w14:textId="77777777"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14:paraId="6D86E4E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B084E27"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8AB1F1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14:paraId="17D45EA5" w14:textId="77777777"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93F96A4" w14:textId="77777777"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14:paraId="2782DBFC" w14:textId="77777777"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14:paraId="623E142F" w14:textId="77777777"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14:paraId="02992D6A" w14:textId="77777777" w:rsidR="00B514E8" w:rsidRPr="00521A49" w:rsidRDefault="00FD2748"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14:paraId="496FE2EB" w14:textId="77777777" w:rsidR="004A0788" w:rsidRPr="00521A49" w:rsidRDefault="00FD2748" w:rsidP="00B55614">
      <w:pPr>
        <w:pStyle w:val="BodyTextIndent"/>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14:paraId="6461400A" w14:textId="77777777" w:rsidR="00B15493" w:rsidRPr="00521A49" w:rsidRDefault="00FD2748"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lastRenderedPageBreak/>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14:paraId="01E2BB58" w14:textId="77777777" w:rsidR="00F002B5" w:rsidRPr="00521A49" w:rsidRDefault="00F002B5"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14:paraId="7239CE2C"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14:paraId="2EA75876"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14:paraId="64F9759D"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14:paraId="5122049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116042C" w14:textId="77777777"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14:paraId="64AAC920"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6F2B2DC"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7C45A6B" w14:textId="77777777"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14:paraId="32CD9310" w14:textId="77777777"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lastRenderedPageBreak/>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38F9EA3" w14:textId="77777777"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14:paraId="07C5942E" w14:textId="77777777"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14:paraId="41D26EB2" w14:textId="77777777" w:rsidR="006A649A"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0ED6F2B" w14:textId="77777777" w:rsidR="00EA58C8"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14:paraId="6FCE898D" w14:textId="77777777" w:rsidR="00E65F37"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14:paraId="617FEA9F" w14:textId="77777777" w:rsidR="00A24827" w:rsidRPr="00521A49" w:rsidRDefault="00A24827"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0358AE1B" w14:textId="77777777" w:rsidR="008B73CD" w:rsidRPr="00521A49" w:rsidRDefault="008B73CD"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C1BFB33" w14:textId="77777777"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521A49">
        <w:rPr>
          <w:rFonts w:ascii="GHEA Grapalat" w:hAnsi="GHEA Grapalat"/>
        </w:rPr>
        <w:t>ь</w:t>
      </w:r>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52468C" w:rsidRPr="00521A49">
        <w:rPr>
          <w:rFonts w:ascii="GHEA Grapalat" w:hAnsi="GHEA Grapalat"/>
        </w:rPr>
        <w:lastRenderedPageBreak/>
        <w:t>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5880D8F9" w14:textId="77777777"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14:paraId="6210B5A0" w14:textId="77777777" w:rsidR="00B24E4B" w:rsidRPr="00521A49" w:rsidRDefault="00B24E4B"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614ADEB" w14:textId="77777777" w:rsidR="00CA071A" w:rsidRPr="00521A49" w:rsidRDefault="00CA071A"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5260CE56" w14:textId="77777777"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6D89B65" w14:textId="77777777"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ECE6FF3" w14:textId="77777777"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0A97339" w14:textId="77777777" w:rsidR="002B121D" w:rsidRPr="00521A49" w:rsidRDefault="00A150A9" w:rsidP="00B55614">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B64985" w14:textId="77777777"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w:t>
      </w:r>
      <w:r w:rsidR="00BF1CBD" w:rsidRPr="00521A49">
        <w:rPr>
          <w:rFonts w:ascii="GHEA Grapalat" w:hAnsi="GHEA Grapalat"/>
          <w:spacing w:val="-4"/>
        </w:rPr>
        <w:lastRenderedPageBreak/>
        <w:t>секретаря комиссии.</w:t>
      </w:r>
    </w:p>
    <w:p w14:paraId="7F2F37DF" w14:textId="77777777"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17F6DEE" w14:textId="0591FD37" w:rsidR="002B103D" w:rsidRPr="00233ECA" w:rsidRDefault="00A150A9" w:rsidP="00B55614">
      <w:pPr>
        <w:pStyle w:val="BodyTextIndent2"/>
        <w:widowControl w:val="0"/>
        <w:tabs>
          <w:tab w:val="left" w:pos="1276"/>
        </w:tabs>
        <w:spacing w:line="240" w:lineRule="auto"/>
        <w:ind w:firstLine="567"/>
        <w:contextualSpacing/>
        <w:rPr>
          <w:rFonts w:ascii="GHEA Grapalat" w:hAnsi="GHEA Grapalat"/>
          <w:b/>
          <w:sz w:val="24"/>
          <w:szCs w:val="24"/>
          <w:lang w:val="hy-AM"/>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r w:rsidR="00233ECA">
        <w:rPr>
          <w:rFonts w:ascii="GHEA Grapalat" w:hAnsi="GHEA Grapalat"/>
          <w:b/>
          <w:sz w:val="24"/>
          <w:szCs w:val="24"/>
          <w:lang w:val="hy-AM"/>
        </w:rPr>
        <w:t xml:space="preserve"> </w:t>
      </w:r>
      <w:r w:rsidR="00233ECA" w:rsidRPr="00233ECA">
        <w:rPr>
          <w:rFonts w:ascii="GHEA Grapalat" w:hAnsi="GHEA Grapalat"/>
          <w:b/>
          <w:sz w:val="24"/>
          <w:szCs w:val="24"/>
          <w:lang w:val="hy-AM"/>
        </w:rPr>
        <w:t>/не применимо/</w:t>
      </w:r>
    </w:p>
    <w:p w14:paraId="20A9307C" w14:textId="77777777"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14:paraId="15B5C38A"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91B4B56" w14:textId="77777777" w:rsidR="00583092" w:rsidRPr="00521A49" w:rsidRDefault="00662165" w:rsidP="00B55614">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7262A04"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14:paraId="7E269405" w14:textId="77777777"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14:paraId="29098957"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E69C74" w14:textId="77777777" w:rsidR="0084513E" w:rsidRPr="00521A49" w:rsidRDefault="0084513E" w:rsidP="00B55614">
      <w:pPr>
        <w:pStyle w:val="BodyTextIndent2"/>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14:paraId="430D03C7" w14:textId="77777777" w:rsidR="0084513E" w:rsidRPr="00521A49" w:rsidRDefault="0084513E" w:rsidP="00B55614">
      <w:pPr>
        <w:pStyle w:val="BodyTextIndent2"/>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14:paraId="6556CA06" w14:textId="77777777"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D913520" w14:textId="77777777"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6AFEA82" w14:textId="77777777" w:rsidR="00B55614" w:rsidRDefault="00B55614" w:rsidP="00B55614">
      <w:pPr>
        <w:jc w:val="center"/>
        <w:rPr>
          <w:rFonts w:ascii="GHEA Grapalat" w:hAnsi="GHEA Grapalat"/>
          <w:b/>
        </w:rPr>
      </w:pPr>
    </w:p>
    <w:p w14:paraId="35C46DEB" w14:textId="77777777"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14:paraId="4BB9B167" w14:textId="77777777"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DD79EE0" w14:textId="77777777"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w:t>
      </w:r>
      <w:r w:rsidRPr="00521A49">
        <w:rPr>
          <w:rFonts w:ascii="GHEA Grapalat" w:hAnsi="GHEA Grapalat"/>
        </w:rPr>
        <w:lastRenderedPageBreak/>
        <w:t xml:space="preserve">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14:paraId="43F6C4C7" w14:textId="77777777"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CE7D21E" w14:textId="77777777"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14:paraId="1474C236" w14:textId="77777777"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4B4817" w14:textId="77777777" w:rsidR="00D612BC" w:rsidRPr="00521A49" w:rsidRDefault="00AA0AD8" w:rsidP="00B55614">
      <w:pPr>
        <w:pStyle w:val="BodyTextIndent"/>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14:paraId="09197639" w14:textId="77777777" w:rsidR="00215EAD" w:rsidRPr="00521A49" w:rsidRDefault="00215EAD" w:rsidP="00962010">
      <w:pPr>
        <w:widowControl w:val="0"/>
        <w:spacing w:after="160"/>
        <w:jc w:val="center"/>
        <w:rPr>
          <w:rFonts w:ascii="GHEA Grapalat" w:hAnsi="GHEA Grapalat"/>
          <w:b/>
        </w:rPr>
      </w:pPr>
    </w:p>
    <w:p w14:paraId="30D91058" w14:textId="77777777"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14:paraId="1254DD2F" w14:textId="3ABBBB6E"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Pr="00521A49">
        <w:rPr>
          <w:rFonts w:ascii="GHEA Grapalat" w:hAnsi="GHEA Grapalat"/>
        </w:rPr>
        <w:t>.</w:t>
      </w:r>
    </w:p>
    <w:p w14:paraId="5CB6060D" w14:textId="77D46D14"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w:t>
      </w:r>
      <w:r w:rsidR="00233ECA">
        <w:rPr>
          <w:rFonts w:ascii="GHEA Grapalat" w:hAnsi="GHEA Grapalat"/>
        </w:rPr>
        <w:t>2</w:t>
      </w:r>
      <w:r w:rsidRPr="00521A49">
        <w:rPr>
          <w:rFonts w:ascii="GHEA Grapalat" w:hAnsi="GHEA Grapalat"/>
        </w:rPr>
        <w:t>0-го рабочего дня, следующего за днем полного принятия заказчиком результата выполнения контракта.</w:t>
      </w:r>
    </w:p>
    <w:p w14:paraId="4E13007B" w14:textId="546DB150"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00233ECA">
        <w:rPr>
          <w:rFonts w:ascii="MS Mincho" w:eastAsia="MS Mincho" w:hAnsi="MS Mincho" w:cs="MS Mincho"/>
          <w:b/>
          <w:color w:val="000000" w:themeColor="text1"/>
          <w:lang w:val="hy-AM"/>
        </w:rPr>
        <w:t>․</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 xml:space="preserve">«900008000698» открытый в Центральном </w:t>
      </w:r>
      <w:r w:rsidRPr="00521A49">
        <w:rPr>
          <w:rFonts w:ascii="GHEA Grapalat" w:hAnsi="GHEA Grapalat" w:cs="Sylfaen"/>
        </w:rPr>
        <w:lastRenderedPageBreak/>
        <w:t>казначействе на имя уполномоченного органа.</w:t>
      </w:r>
    </w:p>
    <w:p w14:paraId="4A064DC4"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EE2454C" w14:textId="77777777"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7989606E"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14:paraId="2645447D"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A6131DF" w14:textId="77777777"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14:paraId="0DC31646" w14:textId="18CA2A5A"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233ECA">
        <w:rPr>
          <w:rFonts w:ascii="GHEA Grapalat" w:hAnsi="GHEA Grapalat"/>
          <w:b/>
        </w:rPr>
        <w:t>.</w:t>
      </w:r>
    </w:p>
    <w:p w14:paraId="103A423D" w14:textId="1FF71731"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33ECA">
        <w:rPr>
          <w:rFonts w:ascii="GHEA Grapalat" w:hAnsi="GHEA Grapalat"/>
          <w:lang w:val="hy-AM"/>
        </w:rPr>
        <w:t>2</w:t>
      </w:r>
      <w:r w:rsidR="00224702" w:rsidRPr="00521A49">
        <w:rPr>
          <w:rFonts w:ascii="GHEA Grapalat" w:hAnsi="GHEA Grapalat"/>
        </w:rPr>
        <w:t>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260BEA97"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14:paraId="323360D3"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0C229A">
        <w:rPr>
          <w:rFonts w:ascii="GHEA Grapalat" w:hAnsi="GHEA Grapalat" w:cs="Sylfaen"/>
        </w:rPr>
        <w:t>.</w:t>
      </w:r>
    </w:p>
    <w:p w14:paraId="78163A71" w14:textId="63EC6878" w:rsidR="00915AF9" w:rsidRPr="00233ECA" w:rsidRDefault="00915AF9" w:rsidP="00B55614">
      <w:pPr>
        <w:widowControl w:val="0"/>
        <w:tabs>
          <w:tab w:val="left" w:pos="1276"/>
        </w:tabs>
        <w:ind w:firstLine="567"/>
        <w:contextualSpacing/>
        <w:jc w:val="both"/>
        <w:rPr>
          <w:rFonts w:ascii="GHEA Grapalat" w:hAnsi="GHEA Grapalat"/>
          <w:b/>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r w:rsidR="00233ECA" w:rsidRPr="00233ECA">
        <w:rPr>
          <w:rFonts w:ascii="GHEA Grapalat" w:hAnsi="GHEA Grapalat"/>
          <w:b/>
          <w:i/>
        </w:rPr>
        <w:t>/не применимо/</w:t>
      </w:r>
    </w:p>
    <w:p w14:paraId="07CCFF4F" w14:textId="77777777"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lastRenderedPageBreak/>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5E6B2FB9" w14:textId="77777777"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112A49F"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14:paraId="53424E7D"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14:paraId="31C9EC60"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14:paraId="2A7DE5FC" w14:textId="77777777"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14:paraId="3AECB67C" w14:textId="77777777" w:rsidR="003648C2" w:rsidRPr="00521A49" w:rsidRDefault="003648C2" w:rsidP="00B55614">
      <w:pPr>
        <w:widowControl w:val="0"/>
        <w:tabs>
          <w:tab w:val="left" w:pos="1134"/>
        </w:tabs>
        <w:ind w:firstLine="567"/>
        <w:contextualSpacing/>
        <w:jc w:val="both"/>
        <w:rPr>
          <w:rFonts w:ascii="GHEA Grapalat" w:hAnsi="GHEA Grapalat"/>
        </w:rPr>
      </w:pPr>
    </w:p>
    <w:p w14:paraId="262186E5" w14:textId="77777777" w:rsidR="00637D24" w:rsidRPr="00521A49" w:rsidRDefault="00637D24" w:rsidP="00962010">
      <w:pPr>
        <w:widowControl w:val="0"/>
        <w:tabs>
          <w:tab w:val="left" w:pos="1134"/>
        </w:tabs>
        <w:spacing w:after="160"/>
        <w:ind w:firstLine="567"/>
        <w:jc w:val="both"/>
        <w:rPr>
          <w:rFonts w:ascii="GHEA Grapalat" w:hAnsi="GHEA Grapalat" w:cs="Sylfaen"/>
        </w:rPr>
      </w:pPr>
    </w:p>
    <w:p w14:paraId="6F40BC7B" w14:textId="77777777"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14:paraId="218BAADA" w14:textId="77777777" w:rsidR="003D5CAF" w:rsidRPr="00521A49" w:rsidRDefault="003D5CAF" w:rsidP="00962010">
      <w:pPr>
        <w:rPr>
          <w:rFonts w:ascii="GHEA Grapalat" w:hAnsi="GHEA Grapalat" w:cs="Arial"/>
          <w:b/>
        </w:rPr>
      </w:pPr>
    </w:p>
    <w:p w14:paraId="062643E4" w14:textId="77777777"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14:paraId="05073B61"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14:paraId="017D9889" w14:textId="77777777"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14:paraId="4A517E4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14:paraId="3365968D"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14:paraId="5B4D65BB" w14:textId="77777777"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448DDA" w14:textId="77777777" w:rsidR="00C54730" w:rsidRPr="00521A49" w:rsidRDefault="00C54730" w:rsidP="00962010">
      <w:pPr>
        <w:jc w:val="center"/>
        <w:rPr>
          <w:rFonts w:ascii="GHEA Grapalat" w:hAnsi="GHEA Grapalat"/>
          <w:b/>
        </w:rPr>
      </w:pPr>
    </w:p>
    <w:p w14:paraId="3802B2A5" w14:textId="77777777"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14:paraId="5A8C4499" w14:textId="77777777" w:rsidR="00C54730" w:rsidRPr="00521A49" w:rsidRDefault="00C54730" w:rsidP="00962010">
      <w:pPr>
        <w:jc w:val="center"/>
        <w:rPr>
          <w:rFonts w:ascii="GHEA Grapalat" w:hAnsi="GHEA Grapalat"/>
          <w:b/>
        </w:rPr>
      </w:pPr>
    </w:p>
    <w:p w14:paraId="523087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ACD5AF5"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32732F6"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lastRenderedPageBreak/>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1DAC5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0D9CFA6" w14:textId="77777777"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EFFDED5" w14:textId="77777777"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46ED1" w14:textId="77777777"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FEC0ED0" w14:textId="77777777"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00EE98" w14:textId="77777777"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14:paraId="34CE1D6D" w14:textId="77777777"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24BC120" w14:textId="77777777"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14:paraId="0F3CE35C" w14:textId="77777777"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14:paraId="2DEB0821" w14:textId="77777777"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CA3AD4F" w14:textId="77777777"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E3C88F1" w14:textId="77777777"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35E45D8" w14:textId="77777777" w:rsidR="00C87BF8" w:rsidRPr="00521A49" w:rsidRDefault="00C87BF8" w:rsidP="00962010">
      <w:pPr>
        <w:jc w:val="both"/>
        <w:rPr>
          <w:rFonts w:ascii="GHEA Grapalat" w:hAnsi="GHEA Grapalat"/>
        </w:rPr>
      </w:pPr>
      <w:r w:rsidRPr="00521A49">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2AA1D1A" w14:textId="77777777"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32B39AC" w14:textId="77777777"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C506369" w14:textId="77777777"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3028A97" w14:textId="77777777"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38B755B" w14:textId="77777777"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8220E3B" w14:textId="77777777"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органа.Уполномоченный</w:t>
      </w:r>
      <w:proofErr w:type="spellEnd"/>
      <w:r w:rsidRPr="00521A49">
        <w:rPr>
          <w:rFonts w:ascii="GHEA Grapalat" w:hAnsi="GHEA Grapalat"/>
        </w:rPr>
        <w:t xml:space="preserve"> орган незамедлительно публикует это решение в бюллетене.</w:t>
      </w:r>
    </w:p>
    <w:p w14:paraId="4D88D608" w14:textId="77777777"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587E0A1" w14:textId="77777777"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C12D4C" w14:textId="77777777"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5F387EA" w14:textId="77777777"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14:paraId="2AB1E48A" w14:textId="77777777"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14:paraId="05995562"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14:paraId="666D3C82" w14:textId="77777777"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14:paraId="07B73201" w14:textId="77777777" w:rsidR="00275196" w:rsidRPr="00521A49" w:rsidRDefault="00275196" w:rsidP="00962010">
      <w:pPr>
        <w:widowControl w:val="0"/>
        <w:spacing w:after="160"/>
        <w:jc w:val="center"/>
        <w:rPr>
          <w:rFonts w:ascii="GHEA Grapalat" w:hAnsi="GHEA Grapalat"/>
        </w:rPr>
      </w:pPr>
    </w:p>
    <w:p w14:paraId="1A05FD9F" w14:textId="77777777"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14:paraId="72DF8B8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14:paraId="04F7F6C3"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7C2461F"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14:paraId="3308DE57" w14:textId="77777777" w:rsidR="008F15B9" w:rsidRPr="00521A49" w:rsidRDefault="008F15B9" w:rsidP="0007305B">
      <w:pPr>
        <w:widowControl w:val="0"/>
        <w:jc w:val="center"/>
        <w:rPr>
          <w:rFonts w:ascii="GHEA Grapalat" w:hAnsi="GHEA Grapalat"/>
          <w:b/>
        </w:rPr>
      </w:pPr>
    </w:p>
    <w:p w14:paraId="76468997" w14:textId="77777777"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14:paraId="0B196BD5" w14:textId="77777777"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14:paraId="694A7529" w14:textId="77777777"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w:t>
      </w:r>
      <w:proofErr w:type="spellStart"/>
      <w:r w:rsidR="00EB3C28" w:rsidRPr="00521A49">
        <w:rPr>
          <w:rFonts w:ascii="GHEA Grapalat" w:hAnsi="GHEA Grapalat"/>
        </w:rPr>
        <w:t>объявлени</w:t>
      </w:r>
      <w:proofErr w:type="spellEnd"/>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14:paraId="687D9B3B" w14:textId="77777777"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14:paraId="35B91182" w14:textId="77777777"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17E1715C" w14:textId="77777777"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FootnoteReference"/>
          <w:rFonts w:ascii="GHEA Grapalat" w:hAnsi="GHEA Grapalat"/>
        </w:rPr>
        <w:footnoteReference w:customMarkFollows="1" w:id="2"/>
        <w:t>15</w:t>
      </w:r>
    </w:p>
    <w:p w14:paraId="3EC694B0" w14:textId="77777777"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14:paraId="6342FB9A" w14:textId="77777777" w:rsidR="0007305B" w:rsidRPr="00521A49" w:rsidRDefault="0007305B" w:rsidP="0007305B">
      <w:pPr>
        <w:widowControl w:val="0"/>
        <w:jc w:val="center"/>
        <w:rPr>
          <w:rFonts w:ascii="GHEA Grapalat" w:hAnsi="GHEA Grapalat"/>
          <w:b/>
        </w:rPr>
      </w:pPr>
    </w:p>
    <w:p w14:paraId="1BBB30B8" w14:textId="77777777"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14:paraId="7748BA4A" w14:textId="77777777"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14:paraId="3C1F929B" w14:textId="77777777"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248298A" w14:textId="77777777"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56E55D2" w14:textId="77777777"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w:t>
      </w:r>
      <w:r w:rsidR="008937EA" w:rsidRPr="00FA194E">
        <w:rPr>
          <w:rFonts w:ascii="GHEA Grapalat" w:hAnsi="GHEA Grapalat"/>
        </w:rPr>
        <w:lastRenderedPageBreak/>
        <w:t xml:space="preserve">заявки указываются: </w:t>
      </w:r>
    </w:p>
    <w:p w14:paraId="34DF2617" w14:textId="77777777"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14:paraId="6FC52129"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14:paraId="789615CE"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14:paraId="30CF800A"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14:paraId="236FD162" w14:textId="77777777"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14:paraId="13C05699" w14:textId="77777777" w:rsidR="00ED59E0" w:rsidRPr="00521A49" w:rsidRDefault="00ED59E0" w:rsidP="00962010">
      <w:pPr>
        <w:widowControl w:val="0"/>
        <w:tabs>
          <w:tab w:val="left" w:pos="1134"/>
        </w:tabs>
        <w:spacing w:after="160"/>
        <w:ind w:firstLine="567"/>
        <w:jc w:val="both"/>
        <w:rPr>
          <w:rFonts w:ascii="GHEA Grapalat" w:hAnsi="GHEA Grapalat"/>
        </w:rPr>
      </w:pPr>
    </w:p>
    <w:p w14:paraId="54C6F5AF" w14:textId="77777777" w:rsidR="00ED59E0" w:rsidRPr="00521A49" w:rsidRDefault="00ED59E0" w:rsidP="00962010">
      <w:pPr>
        <w:widowControl w:val="0"/>
        <w:tabs>
          <w:tab w:val="left" w:pos="1134"/>
        </w:tabs>
        <w:spacing w:after="160"/>
        <w:ind w:firstLine="567"/>
        <w:jc w:val="both"/>
        <w:rPr>
          <w:rFonts w:ascii="GHEA Grapalat" w:hAnsi="GHEA Grapalat"/>
        </w:rPr>
      </w:pPr>
    </w:p>
    <w:p w14:paraId="6FCC2D10" w14:textId="77777777" w:rsidR="00ED59E0" w:rsidRPr="00521A49" w:rsidRDefault="00ED59E0" w:rsidP="00962010">
      <w:pPr>
        <w:widowControl w:val="0"/>
        <w:tabs>
          <w:tab w:val="left" w:pos="1134"/>
        </w:tabs>
        <w:spacing w:after="160"/>
        <w:ind w:firstLine="567"/>
        <w:jc w:val="both"/>
        <w:rPr>
          <w:rFonts w:ascii="GHEA Grapalat" w:hAnsi="GHEA Grapalat"/>
        </w:rPr>
      </w:pPr>
    </w:p>
    <w:p w14:paraId="06E9ADA3"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4DB6EC34"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7D90643F"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2762D187"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150CFFA3" w14:textId="77777777" w:rsidR="006E23CE" w:rsidRPr="00521A49" w:rsidRDefault="006E23CE" w:rsidP="00962010">
      <w:pPr>
        <w:rPr>
          <w:rFonts w:ascii="GHEA Grapalat" w:hAnsi="GHEA Grapalat"/>
          <w:b/>
        </w:rPr>
      </w:pPr>
      <w:r w:rsidRPr="00521A49">
        <w:rPr>
          <w:rFonts w:ascii="GHEA Grapalat" w:hAnsi="GHEA Grapalat"/>
          <w:b/>
        </w:rPr>
        <w:br w:type="page"/>
      </w:r>
    </w:p>
    <w:p w14:paraId="2EB7D0A8" w14:textId="77777777"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14:paraId="5CCC7899" w14:textId="632F926D" w:rsidR="00D13516" w:rsidRPr="00521A49" w:rsidRDefault="00D13516"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533D71">
        <w:rPr>
          <w:rFonts w:ascii="GHEA Grapalat" w:hAnsi="GHEA Grapalat"/>
          <w:b/>
          <w:sz w:val="22"/>
          <w:szCs w:val="22"/>
        </w:rPr>
        <w:t>GHAPDzB-HVKAK-</w:t>
      </w:r>
      <w:r w:rsidR="00262EB4">
        <w:rPr>
          <w:rFonts w:ascii="GHEA Grapalat" w:hAnsi="GHEA Grapalat"/>
          <w:b/>
          <w:sz w:val="22"/>
          <w:szCs w:val="22"/>
        </w:rPr>
        <w:t>2025-18</w:t>
      </w:r>
      <w:r w:rsidRPr="00521A49">
        <w:rPr>
          <w:rFonts w:ascii="GHEA Grapalat" w:hAnsi="GHEA Grapalat"/>
          <w:b/>
          <w:sz w:val="22"/>
          <w:szCs w:val="22"/>
        </w:rPr>
        <w:t>»</w:t>
      </w:r>
    </w:p>
    <w:p w14:paraId="2B3B6EEF" w14:textId="77777777" w:rsidR="00D13516" w:rsidRPr="00521A49" w:rsidRDefault="00D13516" w:rsidP="00962010">
      <w:pPr>
        <w:widowControl w:val="0"/>
        <w:spacing w:after="120"/>
        <w:jc w:val="center"/>
        <w:rPr>
          <w:rFonts w:ascii="GHEA Grapalat" w:hAnsi="GHEA Grapalat" w:cs="Sylfaen"/>
          <w:b/>
        </w:rPr>
      </w:pPr>
    </w:p>
    <w:p w14:paraId="221B8923" w14:textId="77777777"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14:paraId="1568D40A" w14:textId="77777777" w:rsidR="00D13516" w:rsidRPr="00521A49" w:rsidRDefault="00D13516" w:rsidP="00962010">
      <w:pPr>
        <w:pStyle w:val="Heading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14:paraId="719B52AE" w14:textId="77777777" w:rsidR="00B2572B" w:rsidRPr="00521A49" w:rsidRDefault="00B2572B" w:rsidP="00962010">
      <w:pPr>
        <w:widowControl w:val="0"/>
        <w:spacing w:after="120"/>
        <w:jc w:val="center"/>
        <w:rPr>
          <w:rFonts w:ascii="GHEA Grapalat" w:hAnsi="GHEA Grapalat"/>
        </w:rPr>
      </w:pPr>
    </w:p>
    <w:p w14:paraId="6EBFCF40" w14:textId="77777777"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14:paraId="4F7EB5C6" w14:textId="77777777"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14:paraId="4B103995" w14:textId="77777777"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14:paraId="487DDC00" w14:textId="77777777"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14:paraId="1F6DC1CC" w14:textId="39593264"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533D71">
        <w:rPr>
          <w:rFonts w:ascii="GHEA Grapalat" w:hAnsi="GHEA Grapalat"/>
          <w:b/>
          <w:sz w:val="22"/>
          <w:szCs w:val="22"/>
        </w:rPr>
        <w:t>GHAPDzB-HVKAK-</w:t>
      </w:r>
      <w:r w:rsidR="00262EB4">
        <w:rPr>
          <w:rFonts w:ascii="GHEA Grapalat" w:hAnsi="GHEA Grapalat"/>
          <w:b/>
          <w:sz w:val="22"/>
          <w:szCs w:val="22"/>
        </w:rPr>
        <w:t>2025-18</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14:paraId="50B061C3"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14:paraId="19A34797" w14:textId="77777777"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14:paraId="27FE25DA" w14:textId="77777777"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14:paraId="5BFEE64C" w14:textId="77777777"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14:paraId="5CD5E419" w14:textId="77777777" w:rsidR="000612B9" w:rsidRPr="00521A49" w:rsidRDefault="000612B9" w:rsidP="00962010">
      <w:pPr>
        <w:jc w:val="both"/>
        <w:rPr>
          <w:rFonts w:ascii="GHEA Grapalat" w:hAnsi="GHEA Grapalat"/>
        </w:rPr>
      </w:pPr>
    </w:p>
    <w:p w14:paraId="149C81E7" w14:textId="77777777"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14:paraId="53304732" w14:textId="77777777"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14:paraId="7E281F8E" w14:textId="77777777" w:rsidR="000612B9" w:rsidRPr="00521A49" w:rsidRDefault="000612B9" w:rsidP="00962010">
      <w:pPr>
        <w:jc w:val="both"/>
        <w:rPr>
          <w:rFonts w:ascii="GHEA Grapalat" w:hAnsi="GHEA Grapalat"/>
        </w:rPr>
      </w:pPr>
    </w:p>
    <w:p w14:paraId="644F74FB" w14:textId="77777777"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14:paraId="5747BEB0" w14:textId="77777777"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14:paraId="766B494A" w14:textId="77777777" w:rsidR="00B138F3" w:rsidRPr="00521A49" w:rsidRDefault="00B138F3" w:rsidP="00962010">
      <w:pPr>
        <w:jc w:val="both"/>
        <w:rPr>
          <w:rFonts w:ascii="GHEA Grapalat" w:hAnsi="GHEA Grapalat"/>
        </w:rPr>
      </w:pPr>
    </w:p>
    <w:p w14:paraId="0CE7968B" w14:textId="77777777"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14:paraId="2B871350" w14:textId="77777777"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14:paraId="77FC9C1B" w14:textId="77777777" w:rsidR="00B138F3" w:rsidRPr="00521A49" w:rsidRDefault="00B138F3" w:rsidP="00962010">
      <w:pPr>
        <w:jc w:val="both"/>
        <w:rPr>
          <w:rFonts w:ascii="GHEA Grapalat" w:hAnsi="GHEA Grapalat"/>
        </w:rPr>
      </w:pPr>
    </w:p>
    <w:p w14:paraId="30FDB2EB" w14:textId="77777777"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14:paraId="0FC5A5A2" w14:textId="77777777"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14:paraId="2C6FFD89" w14:textId="77777777" w:rsidR="00B16483" w:rsidRPr="00521A49" w:rsidRDefault="00B16483" w:rsidP="00962010">
      <w:pPr>
        <w:jc w:val="both"/>
        <w:rPr>
          <w:rFonts w:ascii="GHEA Grapalat" w:hAnsi="GHEA Grapalat"/>
        </w:rPr>
      </w:pPr>
    </w:p>
    <w:p w14:paraId="5F5E47C2" w14:textId="77777777"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14:paraId="3EF3D942" w14:textId="77777777"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14:paraId="2BE29584" w14:textId="77777777" w:rsidR="00B16483" w:rsidRPr="00521A49" w:rsidRDefault="00B16483" w:rsidP="00962010">
      <w:pPr>
        <w:tabs>
          <w:tab w:val="left" w:pos="7371"/>
        </w:tabs>
        <w:ind w:left="3544" w:firstLine="3"/>
        <w:jc w:val="both"/>
        <w:rPr>
          <w:rFonts w:ascii="GHEA Grapalat" w:hAnsi="GHEA Grapalat"/>
        </w:rPr>
      </w:pPr>
    </w:p>
    <w:p w14:paraId="2E8EA8F1" w14:textId="77777777"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_________________________________объявляет и </w:t>
      </w:r>
      <w:proofErr w:type="spellStart"/>
      <w:r w:rsidRPr="00521A49">
        <w:rPr>
          <w:rFonts w:ascii="GHEA Grapalat" w:hAnsi="GHEA Grapalat"/>
        </w:rPr>
        <w:t>подтверждает,что</w:t>
      </w:r>
      <w:proofErr w:type="spellEnd"/>
      <w:r w:rsidRPr="00521A49">
        <w:rPr>
          <w:rFonts w:ascii="GHEA Grapalat" w:hAnsi="GHEA Grapalat"/>
        </w:rPr>
        <w:t>:</w:t>
      </w:r>
    </w:p>
    <w:p w14:paraId="31F40409" w14:textId="77777777"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14:paraId="794BA8FB" w14:textId="77777777"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14:paraId="669E8B9C" w14:textId="77777777"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14:paraId="6B5EC533" w14:textId="77777777" w:rsidR="009E1F0A" w:rsidRPr="00521A49" w:rsidRDefault="009E1F0A" w:rsidP="00962010">
      <w:pPr>
        <w:rPr>
          <w:rFonts w:ascii="GHEA Grapalat" w:hAnsi="GHEA Grapalat"/>
          <w:i/>
          <w:vertAlign w:val="superscript"/>
          <w:lang w:val="es-ES"/>
        </w:rPr>
      </w:pPr>
    </w:p>
    <w:p w14:paraId="2DC01417" w14:textId="77777777"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14:paraId="3CCF72D3" w14:textId="77777777" w:rsidR="004E425A" w:rsidRPr="00521A49" w:rsidRDefault="004E425A" w:rsidP="00962010">
      <w:pPr>
        <w:rPr>
          <w:rFonts w:ascii="GHEA Grapalat" w:hAnsi="GHEA Grapalat"/>
          <w:color w:val="000000" w:themeColor="text1"/>
          <w:spacing w:val="-4"/>
        </w:rPr>
      </w:pPr>
    </w:p>
    <w:p w14:paraId="7D74D287" w14:textId="44790835"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533D71">
        <w:rPr>
          <w:rFonts w:ascii="GHEA Grapalat" w:hAnsi="GHEA Grapalat"/>
          <w:b/>
          <w:sz w:val="22"/>
          <w:szCs w:val="22"/>
        </w:rPr>
        <w:t>GHAPDzB-HVKAK-</w:t>
      </w:r>
      <w:r w:rsidR="00262EB4">
        <w:rPr>
          <w:rFonts w:ascii="GHEA Grapalat" w:hAnsi="GHEA Grapalat"/>
          <w:b/>
          <w:sz w:val="22"/>
          <w:szCs w:val="22"/>
        </w:rPr>
        <w:t>2025-18</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14:paraId="05BD88FF" w14:textId="77777777"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14:paraId="533D4D2B" w14:textId="77777777"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14:paraId="71C63CBD" w14:textId="1E16ECBD" w:rsidR="005A61F4" w:rsidRPr="00521A49" w:rsidRDefault="006B3E56" w:rsidP="00962010">
      <w:pPr>
        <w:pStyle w:val="ListParagraph"/>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533D71">
        <w:rPr>
          <w:rFonts w:ascii="GHEA Grapalat" w:hAnsi="GHEA Grapalat"/>
          <w:b/>
          <w:sz w:val="22"/>
          <w:szCs w:val="22"/>
        </w:rPr>
        <w:t>GHAPDzB-HVKAK-</w:t>
      </w:r>
      <w:r w:rsidR="00262EB4">
        <w:rPr>
          <w:rFonts w:ascii="GHEA Grapalat" w:hAnsi="GHEA Grapalat"/>
          <w:b/>
          <w:sz w:val="22"/>
          <w:szCs w:val="22"/>
        </w:rPr>
        <w:t>2025-18</w:t>
      </w:r>
      <w:r w:rsidR="005A61F4" w:rsidRPr="00521A49">
        <w:rPr>
          <w:rFonts w:ascii="GHEA Grapalat" w:hAnsi="GHEA Grapalat"/>
          <w:b/>
          <w:sz w:val="22"/>
          <w:szCs w:val="22"/>
        </w:rPr>
        <w:t>»</w:t>
      </w:r>
    </w:p>
    <w:p w14:paraId="5D1521DC" w14:textId="77777777" w:rsidR="006B3E56" w:rsidRPr="00521A49" w:rsidRDefault="006B3E56" w:rsidP="00962010">
      <w:pPr>
        <w:pStyle w:val="ListParagraph"/>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14:paraId="0EC0D0DD" w14:textId="77777777" w:rsidR="00B61594" w:rsidRPr="00521A49" w:rsidRDefault="006B3E56" w:rsidP="00962010">
      <w:pPr>
        <w:pStyle w:val="ListParagraph"/>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с ________________ </w:t>
      </w:r>
    </w:p>
    <w:p w14:paraId="16195CE5" w14:textId="77777777"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14:paraId="660D6FEA" w14:textId="77777777"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14:paraId="2C8B6316" w14:textId="77777777"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14:paraId="7A651F3A" w14:textId="77777777"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14:paraId="146BE4EA" w14:textId="77777777"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14:paraId="0A39ADC4" w14:textId="77777777"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14:paraId="61CBF9FD" w14:textId="77777777"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14:paraId="69424B2E" w14:textId="77777777"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14:paraId="2F4B0F9C" w14:textId="77777777"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FootnoteReference"/>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14:paraId="6DA29CB9" w14:textId="77777777" w:rsidR="00A617A7" w:rsidRPr="00521A49" w:rsidRDefault="00A617A7" w:rsidP="00962010">
      <w:pPr>
        <w:widowControl w:val="0"/>
        <w:jc w:val="both"/>
        <w:rPr>
          <w:rFonts w:ascii="GHEA Grapalat" w:hAnsi="GHEA Grapalat"/>
        </w:rPr>
      </w:pPr>
    </w:p>
    <w:p w14:paraId="1263693C" w14:textId="77777777"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14:paraId="0AC8D860" w14:textId="77777777"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14:paraId="5621897B" w14:textId="77777777"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14:paraId="5FA40CC6" w14:textId="77777777" w:rsidR="00F855BB" w:rsidRPr="00521A49" w:rsidRDefault="00F855BB" w:rsidP="00962010">
      <w:pPr>
        <w:tabs>
          <w:tab w:val="left" w:pos="7371"/>
        </w:tabs>
        <w:ind w:left="3544" w:firstLine="3"/>
        <w:jc w:val="both"/>
        <w:rPr>
          <w:rFonts w:ascii="GHEA Grapalat" w:hAnsi="GHEA Grapalat"/>
          <w:lang w:val="hy-AM"/>
        </w:rPr>
      </w:pPr>
    </w:p>
    <w:p w14:paraId="338AE0A5" w14:textId="77777777" w:rsidR="00F855BB" w:rsidRPr="00521A49" w:rsidRDefault="00F855BB" w:rsidP="00962010">
      <w:pPr>
        <w:tabs>
          <w:tab w:val="left" w:pos="7371"/>
        </w:tabs>
        <w:ind w:left="3544" w:firstLine="3"/>
        <w:jc w:val="both"/>
        <w:rPr>
          <w:rFonts w:ascii="GHEA Grapalat" w:hAnsi="GHEA Grapalat"/>
          <w:lang w:val="hy-AM"/>
        </w:rPr>
      </w:pPr>
    </w:p>
    <w:p w14:paraId="71D8F62D" w14:textId="77777777" w:rsidR="006B3E56" w:rsidRPr="00521A49" w:rsidRDefault="006B3E56" w:rsidP="00962010">
      <w:pPr>
        <w:tabs>
          <w:tab w:val="left" w:pos="7371"/>
        </w:tabs>
        <w:ind w:left="3544" w:firstLine="3"/>
        <w:jc w:val="both"/>
        <w:rPr>
          <w:rFonts w:ascii="GHEA Grapalat" w:hAnsi="GHEA Grapalat"/>
        </w:rPr>
      </w:pPr>
    </w:p>
    <w:p w14:paraId="2B690D31"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14:paraId="782BD98E" w14:textId="77777777"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14:paraId="454604BC" w14:textId="77777777" w:rsidR="00A777C1" w:rsidRPr="00521A49" w:rsidRDefault="00A777C1" w:rsidP="00962010">
      <w:pPr>
        <w:ind w:left="1134"/>
        <w:jc w:val="both"/>
        <w:rPr>
          <w:rFonts w:ascii="GHEA Grapalat" w:hAnsi="GHEA Grapalat"/>
          <w:vertAlign w:val="superscript"/>
        </w:rPr>
      </w:pPr>
    </w:p>
    <w:p w14:paraId="2A308CB8" w14:textId="77777777"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14:paraId="23934251" w14:textId="77777777"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14:paraId="6363DE3D" w14:textId="77777777"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14:paraId="0951A893" w14:textId="30D0821C" w:rsidR="001B7517" w:rsidRPr="00521A49" w:rsidRDefault="001B7517"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533D71">
        <w:rPr>
          <w:rFonts w:ascii="GHEA Grapalat" w:hAnsi="GHEA Grapalat"/>
          <w:b/>
          <w:sz w:val="22"/>
          <w:szCs w:val="22"/>
        </w:rPr>
        <w:t>GHAPDzB-HVKAK-</w:t>
      </w:r>
      <w:r w:rsidR="00262EB4">
        <w:rPr>
          <w:rFonts w:ascii="GHEA Grapalat" w:hAnsi="GHEA Grapalat"/>
          <w:b/>
          <w:sz w:val="22"/>
          <w:szCs w:val="22"/>
        </w:rPr>
        <w:t>2025-18</w:t>
      </w:r>
      <w:r w:rsidRPr="00521A49">
        <w:rPr>
          <w:rFonts w:ascii="GHEA Grapalat" w:hAnsi="GHEA Grapalat"/>
          <w:b/>
          <w:sz w:val="22"/>
          <w:szCs w:val="22"/>
        </w:rPr>
        <w:t>»</w:t>
      </w:r>
    </w:p>
    <w:p w14:paraId="1CBCBDC9" w14:textId="77777777" w:rsidR="00D043C1" w:rsidRPr="00521A49" w:rsidRDefault="00D043C1" w:rsidP="00962010">
      <w:pPr>
        <w:widowControl w:val="0"/>
        <w:spacing w:after="160"/>
        <w:ind w:left="567" w:right="565"/>
        <w:jc w:val="center"/>
        <w:rPr>
          <w:rFonts w:ascii="GHEA Grapalat" w:hAnsi="GHEA Grapalat"/>
          <w:b/>
        </w:rPr>
      </w:pPr>
    </w:p>
    <w:p w14:paraId="0FC98C35"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14:paraId="42148BF8"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14:paraId="294A8435" w14:textId="77777777" w:rsidR="00D043C1" w:rsidRPr="00521A49" w:rsidRDefault="00D043C1" w:rsidP="00962010">
      <w:pPr>
        <w:pStyle w:val="Heading3"/>
        <w:keepNext w:val="0"/>
        <w:widowControl w:val="0"/>
        <w:spacing w:after="160" w:line="240" w:lineRule="auto"/>
        <w:ind w:left="567" w:right="565"/>
        <w:rPr>
          <w:rFonts w:ascii="GHEA Grapalat" w:hAnsi="GHEA Grapalat" w:cs="Arial"/>
          <w:sz w:val="24"/>
          <w:szCs w:val="24"/>
        </w:rPr>
      </w:pPr>
    </w:p>
    <w:p w14:paraId="2ABEBA4D" w14:textId="77777777"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14:paraId="71FDD5AA" w14:textId="77777777"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14:paraId="31FAD5B7" w14:textId="3A632B01"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533D71">
        <w:rPr>
          <w:rFonts w:ascii="GHEA Grapalat" w:hAnsi="GHEA Grapalat"/>
          <w:b/>
          <w:sz w:val="22"/>
          <w:szCs w:val="22"/>
        </w:rPr>
        <w:t>GHAPDzB-HVKAK-</w:t>
      </w:r>
      <w:r w:rsidR="00262EB4">
        <w:rPr>
          <w:rFonts w:ascii="GHEA Grapalat" w:hAnsi="GHEA Grapalat"/>
          <w:b/>
          <w:sz w:val="22"/>
          <w:szCs w:val="22"/>
        </w:rPr>
        <w:t>2025-18</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14:paraId="794B77E7" w14:textId="77777777" w:rsidTr="00C15A48">
        <w:tc>
          <w:tcPr>
            <w:tcW w:w="1042" w:type="dxa"/>
            <w:vMerge w:val="restart"/>
            <w:vAlign w:val="center"/>
          </w:tcPr>
          <w:p w14:paraId="7EE5AA2A" w14:textId="77777777" w:rsidR="00C15A48" w:rsidRDefault="00C15A48" w:rsidP="00C15A48">
            <w:pPr>
              <w:widowControl w:val="0"/>
              <w:jc w:val="center"/>
              <w:rPr>
                <w:rFonts w:ascii="GHEA Grapalat" w:hAnsi="GHEA Grapalat"/>
                <w:b/>
                <w:sz w:val="20"/>
                <w:szCs w:val="20"/>
              </w:rPr>
            </w:pPr>
          </w:p>
          <w:p w14:paraId="4BBE018C"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34E2E1A"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14:paraId="2B2B1E32" w14:textId="77777777" w:rsidTr="00C15A48">
        <w:trPr>
          <w:trHeight w:val="696"/>
        </w:trPr>
        <w:tc>
          <w:tcPr>
            <w:tcW w:w="1042" w:type="dxa"/>
            <w:vMerge/>
            <w:vAlign w:val="center"/>
          </w:tcPr>
          <w:p w14:paraId="5F43DEAA" w14:textId="77777777" w:rsidR="00C15A48" w:rsidRPr="00206AF8" w:rsidRDefault="00C15A48" w:rsidP="00C15A48">
            <w:pPr>
              <w:widowControl w:val="0"/>
              <w:jc w:val="center"/>
              <w:rPr>
                <w:rFonts w:ascii="GHEA Grapalat" w:hAnsi="GHEA Grapalat"/>
                <w:b/>
                <w:bCs/>
                <w:sz w:val="20"/>
                <w:szCs w:val="20"/>
              </w:rPr>
            </w:pPr>
          </w:p>
        </w:tc>
        <w:tc>
          <w:tcPr>
            <w:tcW w:w="1605" w:type="dxa"/>
            <w:vAlign w:val="center"/>
          </w:tcPr>
          <w:p w14:paraId="49C20270" w14:textId="77777777"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14:paraId="32E464FF"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F034A1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C3E9B84" w14:textId="77777777"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8E0E94D"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762FA5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14:paraId="701E5068" w14:textId="77777777" w:rsidTr="00C15A48">
        <w:tc>
          <w:tcPr>
            <w:tcW w:w="1042" w:type="dxa"/>
          </w:tcPr>
          <w:p w14:paraId="3032335D"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10E950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1BE3C2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5A17BCD3"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5BB3DE1E"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1E5CFB38"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07E9C69B" w14:textId="77777777" w:rsidTr="00C15A48">
        <w:tc>
          <w:tcPr>
            <w:tcW w:w="1042" w:type="dxa"/>
          </w:tcPr>
          <w:p w14:paraId="55FFA768"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4BC623E9"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0B5C87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77C3212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13DBD1DA"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730E5542"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2149E22E" w14:textId="77777777" w:rsidTr="00C15A48">
        <w:tc>
          <w:tcPr>
            <w:tcW w:w="1042" w:type="dxa"/>
          </w:tcPr>
          <w:p w14:paraId="2E74E514"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5584EFA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7EACD2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35CC67AB"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7DB1EE8C"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2E19727D" w14:textId="77777777" w:rsidR="00C15A48" w:rsidRPr="00206AF8" w:rsidRDefault="00C15A48" w:rsidP="00C15A48">
            <w:pPr>
              <w:pStyle w:val="Heading3"/>
              <w:keepNext w:val="0"/>
              <w:widowControl w:val="0"/>
              <w:spacing w:line="240" w:lineRule="auto"/>
              <w:jc w:val="left"/>
              <w:rPr>
                <w:rFonts w:ascii="GHEA Grapalat" w:hAnsi="GHEA Grapalat"/>
                <w:b/>
              </w:rPr>
            </w:pPr>
          </w:p>
        </w:tc>
      </w:tr>
    </w:tbl>
    <w:p w14:paraId="2A76BE1A" w14:textId="77777777" w:rsidR="00D043C1" w:rsidRPr="00521A49" w:rsidRDefault="00D043C1" w:rsidP="00962010">
      <w:pPr>
        <w:widowControl w:val="0"/>
        <w:tabs>
          <w:tab w:val="left" w:pos="6804"/>
        </w:tabs>
        <w:jc w:val="center"/>
        <w:rPr>
          <w:rFonts w:ascii="GHEA Grapalat" w:hAnsi="GHEA Grapalat"/>
          <w:lang w:val="en-US"/>
        </w:rPr>
      </w:pPr>
    </w:p>
    <w:p w14:paraId="2867B88C" w14:textId="77777777"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2E1FA92E" w14:textId="77777777"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14:paraId="0FAA06C8" w14:textId="77777777" w:rsidR="00D043C1" w:rsidRPr="00521A49" w:rsidRDefault="00D043C1" w:rsidP="00962010">
      <w:pPr>
        <w:widowControl w:val="0"/>
        <w:spacing w:after="160"/>
        <w:jc w:val="right"/>
        <w:rPr>
          <w:rFonts w:ascii="GHEA Grapalat" w:hAnsi="GHEA Grapalat"/>
          <w:sz w:val="16"/>
          <w:szCs w:val="16"/>
        </w:rPr>
      </w:pPr>
    </w:p>
    <w:p w14:paraId="08D2DB8F" w14:textId="77777777"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14:paraId="1C3DB992" w14:textId="77777777" w:rsidR="00D043C1" w:rsidRPr="00521A49" w:rsidRDefault="00D043C1" w:rsidP="00962010">
      <w:pPr>
        <w:rPr>
          <w:rFonts w:ascii="GHEA Grapalat" w:hAnsi="GHEA Grapalat"/>
        </w:rPr>
      </w:pPr>
      <w:r w:rsidRPr="00521A49">
        <w:rPr>
          <w:rFonts w:ascii="GHEA Grapalat" w:hAnsi="GHEA Grapalat"/>
        </w:rPr>
        <w:br w:type="page"/>
      </w:r>
    </w:p>
    <w:p w14:paraId="0704C77F" w14:textId="77777777"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14:paraId="5D66021E" w14:textId="7DC8BDD2" w:rsidR="002172CB" w:rsidRPr="00521A49" w:rsidRDefault="002172CB"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533D71">
        <w:rPr>
          <w:rFonts w:ascii="GHEA Grapalat" w:hAnsi="GHEA Grapalat"/>
          <w:b/>
          <w:sz w:val="22"/>
          <w:szCs w:val="22"/>
        </w:rPr>
        <w:t>GHAPDzB-HVKAK-</w:t>
      </w:r>
      <w:r w:rsidR="00262EB4">
        <w:rPr>
          <w:rFonts w:ascii="GHEA Grapalat" w:hAnsi="GHEA Grapalat"/>
          <w:b/>
          <w:sz w:val="22"/>
          <w:szCs w:val="22"/>
        </w:rPr>
        <w:t>2025-18</w:t>
      </w:r>
      <w:r w:rsidRPr="00521A49">
        <w:rPr>
          <w:rFonts w:ascii="GHEA Grapalat" w:hAnsi="GHEA Grapalat"/>
          <w:b/>
          <w:sz w:val="22"/>
          <w:szCs w:val="22"/>
        </w:rPr>
        <w:t>»</w:t>
      </w:r>
    </w:p>
    <w:p w14:paraId="2D6C0E78" w14:textId="77777777" w:rsidR="00F016A2" w:rsidRPr="00521A49" w:rsidRDefault="00F016A2" w:rsidP="00962010">
      <w:pPr>
        <w:rPr>
          <w:rFonts w:ascii="GHEA Grapalat" w:hAnsi="GHEA Grapalat"/>
          <w:b/>
        </w:rPr>
      </w:pPr>
    </w:p>
    <w:p w14:paraId="2573D5B5"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14:paraId="67DA3880"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14:paraId="39B665BC" w14:textId="77777777" w:rsidR="00F016A2" w:rsidRPr="00521A49" w:rsidRDefault="00F016A2" w:rsidP="00962010">
      <w:pPr>
        <w:ind w:left="360" w:hanging="360"/>
        <w:jc w:val="center"/>
        <w:rPr>
          <w:rFonts w:ascii="GHEA Grapalat" w:eastAsia="GHEA Grapalat" w:hAnsi="GHEA Grapalat" w:cs="GHEA Grapalat"/>
          <w:b/>
        </w:rPr>
      </w:pPr>
    </w:p>
    <w:p w14:paraId="2569B1F8" w14:textId="77777777"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14:paraId="62DD344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14:paraId="28D7DAD0" w14:textId="77777777" w:rsidTr="006D2CDF">
        <w:tc>
          <w:tcPr>
            <w:tcW w:w="2836" w:type="dxa"/>
            <w:shd w:val="clear" w:color="auto" w:fill="D9E2F3"/>
            <w:vAlign w:val="center"/>
          </w:tcPr>
          <w:p w14:paraId="5B2CA3E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A98894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666494" w14:textId="77777777" w:rsidTr="006D2CDF">
        <w:tc>
          <w:tcPr>
            <w:tcW w:w="2836" w:type="dxa"/>
            <w:shd w:val="clear" w:color="auto" w:fill="D9E2F3"/>
            <w:vAlign w:val="center"/>
          </w:tcPr>
          <w:p w14:paraId="7BF22BD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148990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CC6396" w14:textId="77777777" w:rsidTr="006D2CDF">
        <w:tc>
          <w:tcPr>
            <w:tcW w:w="2836" w:type="dxa"/>
            <w:shd w:val="clear" w:color="auto" w:fill="D9E2F3"/>
            <w:vAlign w:val="center"/>
          </w:tcPr>
          <w:p w14:paraId="7F2D896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0FC6C1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4994646" w14:textId="77777777" w:rsidTr="006D2CDF">
        <w:tc>
          <w:tcPr>
            <w:tcW w:w="2836" w:type="dxa"/>
            <w:shd w:val="clear" w:color="auto" w:fill="D9E2F3"/>
            <w:vAlign w:val="center"/>
          </w:tcPr>
          <w:p w14:paraId="42153D2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43D885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ABB962" w14:textId="77777777" w:rsidTr="006D2CDF">
        <w:tc>
          <w:tcPr>
            <w:tcW w:w="2836" w:type="dxa"/>
            <w:shd w:val="clear" w:color="auto" w:fill="D9E2F3"/>
            <w:vAlign w:val="center"/>
          </w:tcPr>
          <w:p w14:paraId="6729E5EF"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14:paraId="4D67015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F6352A" w14:textId="77777777" w:rsidTr="006D2CDF">
        <w:tc>
          <w:tcPr>
            <w:tcW w:w="2836" w:type="dxa"/>
            <w:shd w:val="clear" w:color="auto" w:fill="D9E2F3"/>
            <w:vAlign w:val="center"/>
          </w:tcPr>
          <w:p w14:paraId="6DF3965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34DBEBEA" w14:textId="77777777"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14:paraId="7F487C9D" w14:textId="77777777" w:rsidTr="006D2CDF">
        <w:tc>
          <w:tcPr>
            <w:tcW w:w="2836" w:type="dxa"/>
            <w:shd w:val="clear" w:color="auto" w:fill="D9E2F3"/>
            <w:vAlign w:val="center"/>
          </w:tcPr>
          <w:p w14:paraId="47627F33" w14:textId="77777777"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8B69395" w14:textId="77777777" w:rsidR="00F016A2" w:rsidRPr="00521A49" w:rsidRDefault="00F016A2" w:rsidP="00962010">
            <w:pPr>
              <w:spacing w:before="240" w:after="240"/>
              <w:ind w:left="993" w:hanging="851"/>
              <w:rPr>
                <w:rFonts w:ascii="GHEA Grapalat" w:eastAsia="GHEA Grapalat" w:hAnsi="GHEA Grapalat" w:cs="GHEA Grapalat"/>
              </w:rPr>
            </w:pPr>
          </w:p>
        </w:tc>
      </w:tr>
    </w:tbl>
    <w:p w14:paraId="1AE189C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D9AB423" w14:textId="77777777" w:rsidTr="006D2CDF">
        <w:tc>
          <w:tcPr>
            <w:tcW w:w="2835" w:type="dxa"/>
            <w:shd w:val="clear" w:color="auto" w:fill="D9E2F3"/>
            <w:vAlign w:val="center"/>
          </w:tcPr>
          <w:p w14:paraId="59702D3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F82F26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5CA8A5" w14:textId="77777777" w:rsidTr="006D2CDF">
        <w:trPr>
          <w:trHeight w:val="1487"/>
        </w:trPr>
        <w:tc>
          <w:tcPr>
            <w:tcW w:w="2835" w:type="dxa"/>
            <w:shd w:val="clear" w:color="auto" w:fill="D9E2F3"/>
            <w:vAlign w:val="center"/>
          </w:tcPr>
          <w:p w14:paraId="52FD5E3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D13F9A2" w14:textId="77777777" w:rsidR="00F016A2" w:rsidRPr="00521A49" w:rsidRDefault="00F016A2" w:rsidP="00962010">
            <w:pPr>
              <w:spacing w:before="240" w:after="240"/>
              <w:rPr>
                <w:rFonts w:ascii="GHEA Grapalat" w:eastAsia="GHEA Grapalat" w:hAnsi="GHEA Grapalat" w:cs="GHEA Grapalat"/>
              </w:rPr>
            </w:pPr>
          </w:p>
        </w:tc>
      </w:tr>
    </w:tbl>
    <w:p w14:paraId="17BEB84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1B9938E" w14:textId="77777777" w:rsidTr="006D2CDF">
        <w:tc>
          <w:tcPr>
            <w:tcW w:w="2835" w:type="dxa"/>
            <w:shd w:val="clear" w:color="auto" w:fill="D9E2F3"/>
            <w:vAlign w:val="center"/>
          </w:tcPr>
          <w:p w14:paraId="0AAF6830"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14:paraId="063CB35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DB7F978" w14:textId="77777777" w:rsidTr="006D2CDF">
        <w:tc>
          <w:tcPr>
            <w:tcW w:w="2835" w:type="dxa"/>
            <w:shd w:val="clear" w:color="auto" w:fill="D9E2F3"/>
            <w:vAlign w:val="center"/>
          </w:tcPr>
          <w:p w14:paraId="275EA533"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4F45D9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AD113E1" w14:textId="77777777" w:rsidTr="006D2CDF">
        <w:tc>
          <w:tcPr>
            <w:tcW w:w="2835" w:type="dxa"/>
            <w:shd w:val="clear" w:color="auto" w:fill="D9E2F3"/>
            <w:vAlign w:val="center"/>
          </w:tcPr>
          <w:p w14:paraId="75EA5BAA"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14:paraId="3ACB7840" w14:textId="77777777" w:rsidR="00F016A2" w:rsidRPr="00521A49" w:rsidRDefault="00F016A2" w:rsidP="00962010">
            <w:pPr>
              <w:spacing w:before="240" w:after="240"/>
              <w:rPr>
                <w:rFonts w:ascii="GHEA Grapalat" w:eastAsia="GHEA Grapalat" w:hAnsi="GHEA Grapalat" w:cs="GHEA Grapalat"/>
              </w:rPr>
            </w:pPr>
          </w:p>
        </w:tc>
      </w:tr>
    </w:tbl>
    <w:p w14:paraId="31F47668" w14:textId="77777777" w:rsidR="00F016A2" w:rsidRPr="00521A49" w:rsidRDefault="00F016A2" w:rsidP="00962010">
      <w:pPr>
        <w:rPr>
          <w:rFonts w:ascii="GHEA Grapalat" w:eastAsia="GHEA Grapalat" w:hAnsi="GHEA Grapalat" w:cs="GHEA Grapalat"/>
        </w:rPr>
      </w:pPr>
    </w:p>
    <w:p w14:paraId="0A6F3B31" w14:textId="77777777"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14:paraId="683E7E3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A3EB1BB" w14:textId="77777777" w:rsidTr="006D2CDF">
        <w:tc>
          <w:tcPr>
            <w:tcW w:w="2835" w:type="dxa"/>
            <w:shd w:val="clear" w:color="auto" w:fill="D9E2F3"/>
            <w:vAlign w:val="center"/>
          </w:tcPr>
          <w:p w14:paraId="407E209C"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41B5E5D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75715E" w14:textId="77777777" w:rsidTr="006D2CDF">
        <w:tc>
          <w:tcPr>
            <w:tcW w:w="2835" w:type="dxa"/>
            <w:shd w:val="clear" w:color="auto" w:fill="D9E2F3"/>
            <w:vAlign w:val="center"/>
          </w:tcPr>
          <w:p w14:paraId="52354A3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616D26C6" w14:textId="77777777" w:rsidR="00F016A2" w:rsidRPr="00521A49" w:rsidRDefault="00F016A2" w:rsidP="00962010">
            <w:pPr>
              <w:spacing w:before="240" w:after="240"/>
              <w:rPr>
                <w:rFonts w:ascii="GHEA Grapalat" w:eastAsia="GHEA Grapalat" w:hAnsi="GHEA Grapalat" w:cs="GHEA Grapalat"/>
              </w:rPr>
            </w:pPr>
          </w:p>
        </w:tc>
      </w:tr>
    </w:tbl>
    <w:p w14:paraId="3B8AEB28"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51E4448" w14:textId="77777777" w:rsidTr="006D2CDF">
        <w:tc>
          <w:tcPr>
            <w:tcW w:w="2835" w:type="dxa"/>
            <w:shd w:val="clear" w:color="auto" w:fill="D9E2F3"/>
            <w:vAlign w:val="center"/>
          </w:tcPr>
          <w:p w14:paraId="5B6C265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F08868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819A832" w14:textId="77777777" w:rsidTr="006D2CDF">
        <w:tc>
          <w:tcPr>
            <w:tcW w:w="2835" w:type="dxa"/>
            <w:shd w:val="clear" w:color="auto" w:fill="D9E2F3"/>
            <w:vAlign w:val="center"/>
          </w:tcPr>
          <w:p w14:paraId="552E6A6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14:paraId="70B5C37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BF64F4" w14:textId="77777777" w:rsidTr="006D2CDF">
        <w:tc>
          <w:tcPr>
            <w:tcW w:w="2835" w:type="dxa"/>
            <w:shd w:val="clear" w:color="auto" w:fill="D9E2F3"/>
            <w:vAlign w:val="center"/>
          </w:tcPr>
          <w:p w14:paraId="5B563D8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683938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C158F8" w14:textId="77777777" w:rsidTr="006D2CDF">
        <w:tc>
          <w:tcPr>
            <w:tcW w:w="2835" w:type="dxa"/>
            <w:shd w:val="clear" w:color="auto" w:fill="D9E2F3"/>
            <w:vAlign w:val="center"/>
          </w:tcPr>
          <w:p w14:paraId="5990C65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21618C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8CA120D" w14:textId="77777777" w:rsidTr="006D2CDF">
        <w:tc>
          <w:tcPr>
            <w:tcW w:w="2835" w:type="dxa"/>
            <w:shd w:val="clear" w:color="auto" w:fill="D9E2F3"/>
            <w:vAlign w:val="center"/>
          </w:tcPr>
          <w:p w14:paraId="487EF14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48FBA3D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EAD585D" w14:textId="77777777" w:rsidTr="006D2CDF">
        <w:trPr>
          <w:trHeight w:val="1361"/>
        </w:trPr>
        <w:tc>
          <w:tcPr>
            <w:tcW w:w="2835" w:type="dxa"/>
            <w:shd w:val="clear" w:color="auto" w:fill="D9E2F3"/>
            <w:vAlign w:val="center"/>
          </w:tcPr>
          <w:p w14:paraId="7B23627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14:paraId="1785AF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9C2520" w14:textId="77777777" w:rsidTr="006D2CDF">
        <w:tc>
          <w:tcPr>
            <w:tcW w:w="2835" w:type="dxa"/>
            <w:shd w:val="clear" w:color="auto" w:fill="D9E2F3"/>
            <w:vAlign w:val="center"/>
          </w:tcPr>
          <w:p w14:paraId="5B23F0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C6B861" w14:textId="77777777" w:rsidR="00F016A2" w:rsidRPr="00521A49" w:rsidRDefault="00F016A2" w:rsidP="00962010">
            <w:pPr>
              <w:spacing w:before="240" w:after="240"/>
              <w:rPr>
                <w:rFonts w:ascii="GHEA Grapalat" w:eastAsia="GHEA Grapalat" w:hAnsi="GHEA Grapalat" w:cs="GHEA Grapalat"/>
              </w:rPr>
            </w:pPr>
          </w:p>
        </w:tc>
      </w:tr>
    </w:tbl>
    <w:p w14:paraId="074905D5"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500F16E9" w14:textId="77777777" w:rsidTr="006D2CDF">
        <w:tc>
          <w:tcPr>
            <w:tcW w:w="2836" w:type="dxa"/>
            <w:shd w:val="clear" w:color="auto" w:fill="D9E2F3"/>
            <w:vAlign w:val="center"/>
          </w:tcPr>
          <w:p w14:paraId="1771819E" w14:textId="77777777"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14:paraId="7886379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642976" w14:textId="77777777" w:rsidTr="006D2CDF">
        <w:tc>
          <w:tcPr>
            <w:tcW w:w="2836" w:type="dxa"/>
            <w:shd w:val="clear" w:color="auto" w:fill="D9E2F3"/>
            <w:vAlign w:val="center"/>
          </w:tcPr>
          <w:p w14:paraId="6DEEC315" w14:textId="77777777"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14:paraId="7BBEDFAE" w14:textId="77777777" w:rsidR="00F016A2" w:rsidRPr="00521A49" w:rsidRDefault="009B460B"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14:paraId="64981B82" w14:textId="77777777" w:rsidR="00F016A2" w:rsidRPr="00521A49" w:rsidRDefault="009B460B"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14:paraId="2F97688A" w14:textId="77777777" w:rsidR="00F016A2" w:rsidRPr="00521A49" w:rsidRDefault="00F016A2" w:rsidP="00962010">
      <w:pPr>
        <w:spacing w:before="240"/>
        <w:rPr>
          <w:rFonts w:ascii="GHEA Grapalat" w:eastAsia="GHEA Grapalat" w:hAnsi="GHEA Grapalat" w:cs="GHEA Grapalat"/>
        </w:rPr>
      </w:pPr>
    </w:p>
    <w:p w14:paraId="5E923359"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14:paraId="29C8C6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3936907" w14:textId="77777777" w:rsidTr="006D2CDF">
        <w:tc>
          <w:tcPr>
            <w:tcW w:w="2837" w:type="dxa"/>
            <w:shd w:val="clear" w:color="auto" w:fill="D9E2F3"/>
            <w:vAlign w:val="center"/>
          </w:tcPr>
          <w:p w14:paraId="16752A2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14:paraId="27DEA6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EBA8B35" w14:textId="77777777" w:rsidTr="006D2CDF">
        <w:tc>
          <w:tcPr>
            <w:tcW w:w="2837" w:type="dxa"/>
            <w:shd w:val="clear" w:color="auto" w:fill="D9E2F3"/>
            <w:vAlign w:val="center"/>
          </w:tcPr>
          <w:p w14:paraId="6931044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14:paraId="187D6C9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4C8A2A0" w14:textId="77777777" w:rsidTr="006D2CDF">
        <w:tc>
          <w:tcPr>
            <w:tcW w:w="2837" w:type="dxa"/>
            <w:shd w:val="clear" w:color="auto" w:fill="D9E2F3"/>
            <w:vAlign w:val="center"/>
          </w:tcPr>
          <w:p w14:paraId="757B414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14:paraId="14831BA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F8325D" w14:textId="77777777" w:rsidTr="006D2CDF">
        <w:tc>
          <w:tcPr>
            <w:tcW w:w="2837" w:type="dxa"/>
            <w:shd w:val="clear" w:color="auto" w:fill="D9E2F3"/>
            <w:vAlign w:val="center"/>
          </w:tcPr>
          <w:p w14:paraId="2013762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5A82EC1" w14:textId="77777777" w:rsidR="00F016A2" w:rsidRPr="00521A49" w:rsidRDefault="009B460B"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0165644" w14:textId="77777777" w:rsidR="00F016A2" w:rsidRPr="00521A49" w:rsidRDefault="009B460B"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53B0F473"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81E6FF5" w14:textId="77777777" w:rsidTr="006D2CDF">
        <w:tc>
          <w:tcPr>
            <w:tcW w:w="2837" w:type="dxa"/>
            <w:shd w:val="clear" w:color="auto" w:fill="D9E2F3"/>
            <w:vAlign w:val="center"/>
          </w:tcPr>
          <w:p w14:paraId="469EB16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14:paraId="5107824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A111491" w14:textId="77777777" w:rsidTr="006D2CDF">
        <w:tc>
          <w:tcPr>
            <w:tcW w:w="2837" w:type="dxa"/>
            <w:shd w:val="clear" w:color="auto" w:fill="D9E2F3"/>
            <w:vAlign w:val="center"/>
          </w:tcPr>
          <w:p w14:paraId="32B9D562"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1E3BE0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80F2F9" w14:textId="77777777" w:rsidTr="006D2CDF">
        <w:tc>
          <w:tcPr>
            <w:tcW w:w="2837" w:type="dxa"/>
            <w:shd w:val="clear" w:color="auto" w:fill="D9E2F3"/>
            <w:vAlign w:val="center"/>
          </w:tcPr>
          <w:p w14:paraId="7C4EF7A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14:paraId="7C80DBE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E5781C2" w14:textId="77777777" w:rsidTr="006D2CDF">
        <w:tc>
          <w:tcPr>
            <w:tcW w:w="2837" w:type="dxa"/>
            <w:shd w:val="clear" w:color="auto" w:fill="D9E2F3"/>
            <w:vAlign w:val="center"/>
          </w:tcPr>
          <w:p w14:paraId="4BF6345D"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3F43C201" w14:textId="77777777" w:rsidR="00F016A2" w:rsidRPr="00521A49" w:rsidRDefault="009B460B"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2576819F" w14:textId="77777777" w:rsidR="00F016A2" w:rsidRPr="00521A49" w:rsidRDefault="009B460B"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0E19D6E2" w14:textId="77777777"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14:paraId="105542B1"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14:paraId="31EC48AF"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716E1F0E" w14:textId="77777777" w:rsidTr="006D2CDF">
        <w:tc>
          <w:tcPr>
            <w:tcW w:w="2836" w:type="dxa"/>
            <w:shd w:val="clear" w:color="auto" w:fill="D9E2F3"/>
            <w:vAlign w:val="center"/>
          </w:tcPr>
          <w:p w14:paraId="50AD26E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14:paraId="1DB9869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3FBF184" w14:textId="77777777" w:rsidTr="006D2CDF">
        <w:tc>
          <w:tcPr>
            <w:tcW w:w="2836" w:type="dxa"/>
            <w:shd w:val="clear" w:color="auto" w:fill="D9E2F3"/>
            <w:vAlign w:val="center"/>
          </w:tcPr>
          <w:p w14:paraId="28AA5D1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14:paraId="2AC2F3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CCC4C39" w14:textId="77777777" w:rsidTr="006D2CDF">
        <w:tc>
          <w:tcPr>
            <w:tcW w:w="2836" w:type="dxa"/>
            <w:shd w:val="clear" w:color="auto" w:fill="D9E2F3"/>
            <w:vAlign w:val="center"/>
          </w:tcPr>
          <w:p w14:paraId="436D1F0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Имя(латинскими буквами)</w:t>
            </w:r>
          </w:p>
        </w:tc>
        <w:tc>
          <w:tcPr>
            <w:tcW w:w="6178" w:type="dxa"/>
            <w:vAlign w:val="center"/>
          </w:tcPr>
          <w:p w14:paraId="4C4D4E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CE47895" w14:textId="77777777" w:rsidTr="006D2CDF">
        <w:tc>
          <w:tcPr>
            <w:tcW w:w="2836" w:type="dxa"/>
            <w:shd w:val="clear" w:color="auto" w:fill="D9E2F3"/>
            <w:vAlign w:val="center"/>
          </w:tcPr>
          <w:p w14:paraId="5494F2F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14:paraId="713A83F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291D86B" w14:textId="77777777" w:rsidTr="006D2CDF">
        <w:tc>
          <w:tcPr>
            <w:tcW w:w="2836" w:type="dxa"/>
            <w:shd w:val="clear" w:color="auto" w:fill="D9E2F3"/>
            <w:vAlign w:val="center"/>
          </w:tcPr>
          <w:p w14:paraId="13F2E9A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14:paraId="68F9CF4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9D49A6F" w14:textId="77777777" w:rsidTr="006D2CDF">
        <w:tc>
          <w:tcPr>
            <w:tcW w:w="2836" w:type="dxa"/>
            <w:shd w:val="clear" w:color="auto" w:fill="D9E2F3"/>
            <w:vAlign w:val="center"/>
          </w:tcPr>
          <w:p w14:paraId="402863D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14:paraId="688B7A02" w14:textId="77777777" w:rsidR="00F016A2" w:rsidRPr="00521A49" w:rsidRDefault="00F016A2" w:rsidP="00962010">
            <w:pPr>
              <w:spacing w:before="240" w:after="240"/>
              <w:rPr>
                <w:rFonts w:ascii="GHEA Grapalat" w:eastAsia="GHEA Grapalat" w:hAnsi="GHEA Grapalat" w:cs="GHEA Grapalat"/>
              </w:rPr>
            </w:pPr>
          </w:p>
        </w:tc>
      </w:tr>
    </w:tbl>
    <w:p w14:paraId="7C3569E4"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14:paraId="09EC36BD" w14:textId="77777777" w:rsidTr="006D2CDF">
        <w:tc>
          <w:tcPr>
            <w:tcW w:w="2977" w:type="dxa"/>
            <w:shd w:val="clear" w:color="auto" w:fill="D9E2F3"/>
            <w:vAlign w:val="center"/>
          </w:tcPr>
          <w:p w14:paraId="282C3A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14:paraId="43C57A2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960F8EA" w14:textId="77777777" w:rsidTr="006D2CDF">
        <w:tc>
          <w:tcPr>
            <w:tcW w:w="2977" w:type="dxa"/>
            <w:shd w:val="clear" w:color="auto" w:fill="D9E2F3"/>
            <w:vAlign w:val="center"/>
          </w:tcPr>
          <w:p w14:paraId="45FC9AD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14:paraId="06CD346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20B3503" w14:textId="77777777" w:rsidTr="006D2CDF">
        <w:tc>
          <w:tcPr>
            <w:tcW w:w="2977" w:type="dxa"/>
            <w:shd w:val="clear" w:color="auto" w:fill="D9E2F3"/>
            <w:vAlign w:val="center"/>
          </w:tcPr>
          <w:p w14:paraId="6839EF23" w14:textId="77777777"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14:paraId="1198128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C973782" w14:textId="77777777" w:rsidTr="006D2CDF">
        <w:tc>
          <w:tcPr>
            <w:tcW w:w="2977" w:type="dxa"/>
            <w:shd w:val="clear" w:color="auto" w:fill="D9E2F3"/>
            <w:vAlign w:val="center"/>
          </w:tcPr>
          <w:p w14:paraId="52FD6C83" w14:textId="77777777"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14:paraId="5F38AEC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9EE9225" w14:textId="77777777" w:rsidTr="006D2CDF">
        <w:tc>
          <w:tcPr>
            <w:tcW w:w="2977" w:type="dxa"/>
            <w:shd w:val="clear" w:color="auto" w:fill="D9E2F3"/>
            <w:vAlign w:val="center"/>
          </w:tcPr>
          <w:p w14:paraId="703936D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14:paraId="5DF8B96E" w14:textId="77777777" w:rsidR="00F016A2" w:rsidRPr="00521A49" w:rsidRDefault="00F016A2" w:rsidP="00962010">
            <w:pPr>
              <w:spacing w:before="240" w:after="240"/>
              <w:rPr>
                <w:rFonts w:ascii="GHEA Grapalat" w:eastAsia="GHEA Grapalat" w:hAnsi="GHEA Grapalat" w:cs="GHEA Grapalat"/>
              </w:rPr>
            </w:pPr>
          </w:p>
        </w:tc>
      </w:tr>
    </w:tbl>
    <w:p w14:paraId="40695F7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14:paraId="579E8D39" w14:textId="77777777" w:rsidTr="006D2CDF">
        <w:tc>
          <w:tcPr>
            <w:tcW w:w="2943" w:type="dxa"/>
            <w:shd w:val="clear" w:color="auto" w:fill="D9E2F3"/>
            <w:vAlign w:val="center"/>
          </w:tcPr>
          <w:p w14:paraId="25806A1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14:paraId="4A73CD7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ED705C2" w14:textId="77777777" w:rsidTr="006D2CDF">
        <w:tc>
          <w:tcPr>
            <w:tcW w:w="2943" w:type="dxa"/>
            <w:shd w:val="clear" w:color="auto" w:fill="D9E2F3"/>
            <w:vAlign w:val="center"/>
          </w:tcPr>
          <w:p w14:paraId="789C9D9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14:paraId="2B57B56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E732CC" w14:textId="77777777" w:rsidTr="006D2CDF">
        <w:tc>
          <w:tcPr>
            <w:tcW w:w="2943" w:type="dxa"/>
            <w:shd w:val="clear" w:color="auto" w:fill="D9E2F3"/>
            <w:vAlign w:val="center"/>
          </w:tcPr>
          <w:p w14:paraId="7A04DF68"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14:paraId="27FB834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DE1EFA0" w14:textId="77777777" w:rsidTr="006D2CDF">
        <w:tc>
          <w:tcPr>
            <w:tcW w:w="2943" w:type="dxa"/>
            <w:shd w:val="clear" w:color="auto" w:fill="D9E2F3"/>
            <w:vAlign w:val="center"/>
          </w:tcPr>
          <w:p w14:paraId="1E94A250" w14:textId="77777777"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4723A79C" w14:textId="77777777" w:rsidR="00F016A2" w:rsidRPr="00521A49" w:rsidRDefault="00F016A2" w:rsidP="00962010">
            <w:pPr>
              <w:spacing w:before="240" w:after="240"/>
              <w:rPr>
                <w:rFonts w:ascii="GHEA Grapalat" w:eastAsia="GHEA Grapalat" w:hAnsi="GHEA Grapalat" w:cs="GHEA Grapalat"/>
              </w:rPr>
            </w:pPr>
          </w:p>
        </w:tc>
      </w:tr>
    </w:tbl>
    <w:p w14:paraId="1FB2B2CE"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14:paraId="41C9F676" w14:textId="77777777" w:rsidTr="006D2CDF">
        <w:tc>
          <w:tcPr>
            <w:tcW w:w="2837" w:type="dxa"/>
            <w:shd w:val="clear" w:color="auto" w:fill="D9E2F3"/>
            <w:vAlign w:val="center"/>
          </w:tcPr>
          <w:p w14:paraId="25824EF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14:paraId="131C5A8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50F9EC5" w14:textId="77777777" w:rsidTr="006D2CDF">
        <w:tc>
          <w:tcPr>
            <w:tcW w:w="2837" w:type="dxa"/>
            <w:shd w:val="clear" w:color="auto" w:fill="D9E2F3"/>
            <w:vAlign w:val="center"/>
          </w:tcPr>
          <w:p w14:paraId="7C00EBA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14:paraId="4A5D36E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2077636" w14:textId="77777777" w:rsidTr="006D2CDF">
        <w:tc>
          <w:tcPr>
            <w:tcW w:w="2837" w:type="dxa"/>
            <w:shd w:val="clear" w:color="auto" w:fill="D9E2F3"/>
            <w:vAlign w:val="center"/>
          </w:tcPr>
          <w:p w14:paraId="734AD28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14:paraId="187B01F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5B2D1DB" w14:textId="77777777" w:rsidTr="006D2CDF">
        <w:tc>
          <w:tcPr>
            <w:tcW w:w="2837" w:type="dxa"/>
            <w:shd w:val="clear" w:color="auto" w:fill="D9E2F3"/>
            <w:vAlign w:val="center"/>
          </w:tcPr>
          <w:p w14:paraId="334EDDC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14:paraId="739E9479" w14:textId="77777777" w:rsidR="00F016A2" w:rsidRPr="00521A49" w:rsidRDefault="00F016A2" w:rsidP="00962010">
            <w:pPr>
              <w:spacing w:before="240" w:after="240"/>
              <w:rPr>
                <w:rFonts w:ascii="GHEA Grapalat" w:eastAsia="GHEA Grapalat" w:hAnsi="GHEA Grapalat" w:cs="GHEA Grapalat"/>
              </w:rPr>
            </w:pPr>
          </w:p>
        </w:tc>
      </w:tr>
    </w:tbl>
    <w:p w14:paraId="5829879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787DDB73" w14:textId="77777777" w:rsidTr="006D2CDF">
        <w:trPr>
          <w:trHeight w:val="924"/>
        </w:trPr>
        <w:tc>
          <w:tcPr>
            <w:tcW w:w="9016" w:type="dxa"/>
            <w:gridSpan w:val="2"/>
            <w:vAlign w:val="center"/>
          </w:tcPr>
          <w:p w14:paraId="4C446FB2" w14:textId="77777777" w:rsidR="00F016A2" w:rsidRPr="00521A49" w:rsidRDefault="009B460B"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14:paraId="29A26865" w14:textId="77777777" w:rsidTr="006D2CDF">
        <w:trPr>
          <w:trHeight w:val="684"/>
        </w:trPr>
        <w:tc>
          <w:tcPr>
            <w:tcW w:w="4508" w:type="dxa"/>
            <w:shd w:val="clear" w:color="auto" w:fill="D9E2F3"/>
            <w:vAlign w:val="center"/>
          </w:tcPr>
          <w:p w14:paraId="0F58B82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14:paraId="599E515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7963FE" w14:textId="77777777" w:rsidTr="006D2CDF">
        <w:trPr>
          <w:trHeight w:val="1282"/>
        </w:trPr>
        <w:tc>
          <w:tcPr>
            <w:tcW w:w="4508" w:type="dxa"/>
            <w:shd w:val="clear" w:color="auto" w:fill="D9E2F3"/>
            <w:vAlign w:val="center"/>
          </w:tcPr>
          <w:p w14:paraId="568BA79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6A9D8FF" w14:textId="77777777" w:rsidR="00F016A2" w:rsidRPr="00521A49" w:rsidRDefault="009B460B"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CF699DB" w14:textId="77777777" w:rsidR="00F016A2" w:rsidRPr="00521A49" w:rsidRDefault="009B460B"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1359A4C5" w14:textId="77777777" w:rsidTr="006D2CDF">
        <w:tc>
          <w:tcPr>
            <w:tcW w:w="9016" w:type="dxa"/>
            <w:gridSpan w:val="2"/>
            <w:vAlign w:val="center"/>
          </w:tcPr>
          <w:p w14:paraId="1AFDBD73" w14:textId="77777777" w:rsidR="00F016A2" w:rsidRPr="00521A49" w:rsidRDefault="009B460B"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14:paraId="7A0328A6" w14:textId="77777777" w:rsidTr="006D2CDF">
        <w:tc>
          <w:tcPr>
            <w:tcW w:w="9016" w:type="dxa"/>
            <w:gridSpan w:val="2"/>
            <w:vAlign w:val="center"/>
          </w:tcPr>
          <w:p w14:paraId="7112D1AF" w14:textId="77777777" w:rsidR="00F016A2" w:rsidRPr="00521A49" w:rsidRDefault="009B460B"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14:paraId="663B4EBB"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4B042A6D" w14:textId="77777777" w:rsidTr="006D2CDF">
        <w:trPr>
          <w:trHeight w:val="924"/>
        </w:trPr>
        <w:tc>
          <w:tcPr>
            <w:tcW w:w="9016" w:type="dxa"/>
            <w:gridSpan w:val="2"/>
            <w:vAlign w:val="center"/>
          </w:tcPr>
          <w:p w14:paraId="0C484177" w14:textId="77777777" w:rsidR="00F016A2" w:rsidRPr="00521A49" w:rsidRDefault="009B460B"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14:paraId="6AAE1CE8" w14:textId="77777777" w:rsidTr="006D2CDF">
        <w:trPr>
          <w:trHeight w:val="684"/>
        </w:trPr>
        <w:tc>
          <w:tcPr>
            <w:tcW w:w="4508" w:type="dxa"/>
            <w:shd w:val="clear" w:color="auto" w:fill="D9E2F3"/>
            <w:vAlign w:val="center"/>
          </w:tcPr>
          <w:p w14:paraId="79DC7A4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14:paraId="1A4BD8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945AE69" w14:textId="77777777" w:rsidTr="006D2CDF">
        <w:trPr>
          <w:trHeight w:val="1282"/>
        </w:trPr>
        <w:tc>
          <w:tcPr>
            <w:tcW w:w="4508" w:type="dxa"/>
            <w:shd w:val="clear" w:color="auto" w:fill="D9E2F3"/>
            <w:vAlign w:val="center"/>
          </w:tcPr>
          <w:p w14:paraId="3497EAB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31440AD" w14:textId="77777777" w:rsidR="00F016A2" w:rsidRPr="00521A49" w:rsidRDefault="009B460B"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B0210A6" w14:textId="77777777" w:rsidR="00F016A2" w:rsidRPr="00521A49" w:rsidRDefault="009B460B"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4C2967E0" w14:textId="77777777" w:rsidTr="006D2CDF">
        <w:tc>
          <w:tcPr>
            <w:tcW w:w="9016" w:type="dxa"/>
            <w:gridSpan w:val="2"/>
            <w:vAlign w:val="center"/>
          </w:tcPr>
          <w:p w14:paraId="2140C099" w14:textId="77777777" w:rsidR="00F016A2" w:rsidRPr="00521A49" w:rsidRDefault="009B460B"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14:paraId="173278B4" w14:textId="77777777" w:rsidTr="006D2CDF">
        <w:tc>
          <w:tcPr>
            <w:tcW w:w="9016" w:type="dxa"/>
            <w:gridSpan w:val="2"/>
            <w:vAlign w:val="center"/>
          </w:tcPr>
          <w:p w14:paraId="6B82E25A" w14:textId="77777777" w:rsidR="00F016A2" w:rsidRPr="00521A49" w:rsidRDefault="009B460B"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14:paraId="60B62385" w14:textId="77777777" w:rsidTr="006D2CDF">
        <w:tc>
          <w:tcPr>
            <w:tcW w:w="9016" w:type="dxa"/>
            <w:gridSpan w:val="2"/>
            <w:vAlign w:val="center"/>
          </w:tcPr>
          <w:p w14:paraId="064D5B59" w14:textId="77777777" w:rsidR="00F016A2" w:rsidRPr="00521A49" w:rsidRDefault="009B460B"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14:paraId="5BE500C4" w14:textId="77777777" w:rsidTr="006D2CDF">
        <w:tc>
          <w:tcPr>
            <w:tcW w:w="9016" w:type="dxa"/>
            <w:gridSpan w:val="2"/>
            <w:vAlign w:val="center"/>
          </w:tcPr>
          <w:p w14:paraId="467D9C61" w14:textId="77777777" w:rsidR="00F016A2" w:rsidRPr="00521A49" w:rsidRDefault="009B460B"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B5B3CA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9EBBA5E" w14:textId="77777777" w:rsidTr="006D2CDF">
        <w:tc>
          <w:tcPr>
            <w:tcW w:w="2837" w:type="dxa"/>
            <w:shd w:val="clear" w:color="auto" w:fill="D9E2F3"/>
            <w:vAlign w:val="center"/>
          </w:tcPr>
          <w:p w14:paraId="76322675"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CFA506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305A01" w14:textId="77777777" w:rsidTr="006D2CDF">
        <w:tc>
          <w:tcPr>
            <w:tcW w:w="2837" w:type="dxa"/>
            <w:shd w:val="clear" w:color="auto" w:fill="D9E2F3"/>
            <w:vAlign w:val="center"/>
          </w:tcPr>
          <w:p w14:paraId="5359631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14:paraId="273C4DDE" w14:textId="77777777" w:rsidR="00F016A2" w:rsidRPr="00521A49" w:rsidRDefault="009B460B"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14:paraId="4F83FA91" w14:textId="77777777" w:rsidR="00F016A2" w:rsidRPr="00521A49" w:rsidRDefault="009B460B"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14:paraId="05B05D96" w14:textId="77777777" w:rsidTr="006D2CDF">
        <w:tc>
          <w:tcPr>
            <w:tcW w:w="2837" w:type="dxa"/>
            <w:shd w:val="clear" w:color="auto" w:fill="D9E2F3"/>
            <w:vAlign w:val="center"/>
          </w:tcPr>
          <w:p w14:paraId="7AF99D38"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14:paraId="55116AC6" w14:textId="77777777" w:rsidR="00F016A2" w:rsidRPr="00521A49" w:rsidRDefault="009B460B"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14:paraId="183A0A78" w14:textId="77777777" w:rsidR="00F016A2" w:rsidRPr="00521A49" w:rsidRDefault="009B460B"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14:paraId="5A02FB9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4113B03" w14:textId="77777777" w:rsidTr="006D2CDF">
        <w:tc>
          <w:tcPr>
            <w:tcW w:w="2837" w:type="dxa"/>
            <w:shd w:val="clear" w:color="auto" w:fill="D9E2F3"/>
            <w:vAlign w:val="center"/>
          </w:tcPr>
          <w:p w14:paraId="3F7B91B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14:paraId="029332D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17A857" w14:textId="77777777" w:rsidTr="006D2CDF">
        <w:tc>
          <w:tcPr>
            <w:tcW w:w="2837" w:type="dxa"/>
            <w:shd w:val="clear" w:color="auto" w:fill="D9E2F3"/>
            <w:vAlign w:val="center"/>
          </w:tcPr>
          <w:p w14:paraId="0411E00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14:paraId="3CCD03CD" w14:textId="77777777" w:rsidR="00F016A2" w:rsidRPr="00521A49" w:rsidRDefault="00F016A2" w:rsidP="00962010">
            <w:pPr>
              <w:spacing w:before="240" w:after="240"/>
              <w:rPr>
                <w:rFonts w:ascii="GHEA Grapalat" w:eastAsia="GHEA Grapalat" w:hAnsi="GHEA Grapalat" w:cs="GHEA Grapalat"/>
              </w:rPr>
            </w:pPr>
          </w:p>
        </w:tc>
      </w:tr>
    </w:tbl>
    <w:p w14:paraId="46A1D56A" w14:textId="77777777" w:rsidR="00F016A2" w:rsidRPr="00521A49" w:rsidRDefault="00F016A2" w:rsidP="00962010">
      <w:pPr>
        <w:ind w:left="792"/>
        <w:rPr>
          <w:rFonts w:ascii="GHEA Grapalat" w:eastAsia="GHEA Grapalat" w:hAnsi="GHEA Grapalat" w:cs="GHEA Grapalat"/>
          <w:i/>
          <w:color w:val="000000"/>
        </w:rPr>
      </w:pPr>
    </w:p>
    <w:p w14:paraId="49852C1C"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14:paraId="14F9F7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E35CF0C" w14:textId="77777777" w:rsidTr="006D2CDF">
        <w:tc>
          <w:tcPr>
            <w:tcW w:w="2835" w:type="dxa"/>
            <w:shd w:val="clear" w:color="auto" w:fill="D9E2F3"/>
            <w:vAlign w:val="center"/>
          </w:tcPr>
          <w:p w14:paraId="5499C93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2AC90E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67CFE81" w14:textId="77777777" w:rsidTr="006D2CDF">
        <w:tc>
          <w:tcPr>
            <w:tcW w:w="2835" w:type="dxa"/>
            <w:shd w:val="clear" w:color="auto" w:fill="D9E2F3"/>
            <w:vAlign w:val="center"/>
          </w:tcPr>
          <w:p w14:paraId="7154F8F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63E0147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F607520" w14:textId="77777777" w:rsidTr="006D2CDF">
        <w:tc>
          <w:tcPr>
            <w:tcW w:w="2835" w:type="dxa"/>
            <w:shd w:val="clear" w:color="auto" w:fill="D9E2F3"/>
            <w:vAlign w:val="center"/>
          </w:tcPr>
          <w:p w14:paraId="243C715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3DD494E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666CDC" w14:textId="77777777" w:rsidTr="006D2CDF">
        <w:tc>
          <w:tcPr>
            <w:tcW w:w="2835" w:type="dxa"/>
            <w:shd w:val="clear" w:color="auto" w:fill="D9E2F3"/>
            <w:vAlign w:val="center"/>
          </w:tcPr>
          <w:p w14:paraId="527A09F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EDE260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C7A4B9" w14:textId="77777777" w:rsidTr="006D2CDF">
        <w:tc>
          <w:tcPr>
            <w:tcW w:w="2835" w:type="dxa"/>
            <w:shd w:val="clear" w:color="auto" w:fill="D9E2F3"/>
            <w:vAlign w:val="center"/>
          </w:tcPr>
          <w:p w14:paraId="436AE6E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7727E6A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85815DF" w14:textId="77777777" w:rsidTr="006D2CDF">
        <w:tc>
          <w:tcPr>
            <w:tcW w:w="2835" w:type="dxa"/>
            <w:shd w:val="clear" w:color="auto" w:fill="D9E2F3"/>
            <w:vAlign w:val="center"/>
          </w:tcPr>
          <w:p w14:paraId="16073F5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2F151F2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3C98CD" w14:textId="77777777" w:rsidTr="006D2CDF">
        <w:tc>
          <w:tcPr>
            <w:tcW w:w="2835" w:type="dxa"/>
            <w:shd w:val="clear" w:color="auto" w:fill="D9E2F3"/>
            <w:vAlign w:val="center"/>
          </w:tcPr>
          <w:p w14:paraId="464BE08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F1970C" w14:textId="77777777" w:rsidR="00F016A2" w:rsidRPr="00521A49" w:rsidRDefault="00F016A2" w:rsidP="00962010">
            <w:pPr>
              <w:spacing w:before="240" w:after="240"/>
              <w:rPr>
                <w:rFonts w:ascii="GHEA Grapalat" w:eastAsia="GHEA Grapalat" w:hAnsi="GHEA Grapalat" w:cs="GHEA Grapalat"/>
              </w:rPr>
            </w:pPr>
          </w:p>
        </w:tc>
      </w:tr>
    </w:tbl>
    <w:p w14:paraId="41BECA76"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337E4F92" w14:textId="77777777" w:rsidTr="006D2CDF">
        <w:trPr>
          <w:trHeight w:val="853"/>
        </w:trPr>
        <w:tc>
          <w:tcPr>
            <w:tcW w:w="2835" w:type="dxa"/>
            <w:vMerge w:val="restart"/>
            <w:shd w:val="clear" w:color="auto" w:fill="D9E2F3"/>
            <w:vAlign w:val="center"/>
          </w:tcPr>
          <w:p w14:paraId="4F69F07A"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14:paraId="2E3B497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D8F4A5D" w14:textId="77777777" w:rsidTr="006D2CDF">
        <w:trPr>
          <w:trHeight w:val="850"/>
        </w:trPr>
        <w:tc>
          <w:tcPr>
            <w:tcW w:w="2835" w:type="dxa"/>
            <w:vMerge/>
            <w:shd w:val="clear" w:color="auto" w:fill="D9E2F3"/>
            <w:vAlign w:val="center"/>
          </w:tcPr>
          <w:p w14:paraId="0FBF58C0"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3ABC86E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93F66F" w14:textId="77777777" w:rsidTr="006D2CDF">
        <w:trPr>
          <w:trHeight w:val="850"/>
        </w:trPr>
        <w:tc>
          <w:tcPr>
            <w:tcW w:w="2835" w:type="dxa"/>
            <w:vMerge/>
            <w:shd w:val="clear" w:color="auto" w:fill="D9E2F3"/>
            <w:vAlign w:val="center"/>
          </w:tcPr>
          <w:p w14:paraId="2D24CFD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8454C7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FD71675" w14:textId="77777777" w:rsidTr="006D2CDF">
        <w:trPr>
          <w:trHeight w:val="850"/>
        </w:trPr>
        <w:tc>
          <w:tcPr>
            <w:tcW w:w="2835" w:type="dxa"/>
            <w:vMerge/>
            <w:shd w:val="clear" w:color="auto" w:fill="D9E2F3"/>
            <w:vAlign w:val="center"/>
          </w:tcPr>
          <w:p w14:paraId="6861BB97"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86683B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BBB240F" w14:textId="77777777" w:rsidTr="006D2CDF">
        <w:trPr>
          <w:trHeight w:val="850"/>
        </w:trPr>
        <w:tc>
          <w:tcPr>
            <w:tcW w:w="2835" w:type="dxa"/>
            <w:vMerge/>
            <w:shd w:val="clear" w:color="auto" w:fill="D9E2F3"/>
            <w:vAlign w:val="center"/>
          </w:tcPr>
          <w:p w14:paraId="59857BB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0E7126F" w14:textId="77777777" w:rsidR="00F016A2" w:rsidRPr="00521A49" w:rsidRDefault="00F016A2" w:rsidP="00962010">
            <w:pPr>
              <w:spacing w:before="240" w:after="240"/>
              <w:rPr>
                <w:rFonts w:ascii="GHEA Grapalat" w:eastAsia="GHEA Grapalat" w:hAnsi="GHEA Grapalat" w:cs="GHEA Grapalat"/>
              </w:rPr>
            </w:pPr>
          </w:p>
        </w:tc>
      </w:tr>
    </w:tbl>
    <w:p w14:paraId="0563377B"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74DF383" w14:textId="77777777" w:rsidTr="006D2CDF">
        <w:tc>
          <w:tcPr>
            <w:tcW w:w="2835" w:type="dxa"/>
            <w:shd w:val="clear" w:color="auto" w:fill="D9E2F3"/>
            <w:vAlign w:val="center"/>
          </w:tcPr>
          <w:p w14:paraId="4A54300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1AC3DEF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22CEC62" w14:textId="77777777" w:rsidTr="006D2CDF">
        <w:tc>
          <w:tcPr>
            <w:tcW w:w="2835" w:type="dxa"/>
            <w:shd w:val="clear" w:color="auto" w:fill="D9E2F3"/>
            <w:vAlign w:val="center"/>
          </w:tcPr>
          <w:p w14:paraId="3483C88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EAF9D28" w14:textId="77777777" w:rsidR="00F016A2" w:rsidRPr="00521A49" w:rsidRDefault="00F016A2" w:rsidP="00962010">
            <w:pPr>
              <w:spacing w:before="240" w:after="240"/>
              <w:rPr>
                <w:rFonts w:ascii="GHEA Grapalat" w:eastAsia="GHEA Grapalat" w:hAnsi="GHEA Grapalat" w:cs="GHEA Grapalat"/>
              </w:rPr>
            </w:pPr>
          </w:p>
        </w:tc>
      </w:tr>
    </w:tbl>
    <w:p w14:paraId="4075582C" w14:textId="77777777" w:rsidR="00F016A2" w:rsidRPr="00521A49" w:rsidRDefault="00F016A2" w:rsidP="00962010">
      <w:pPr>
        <w:spacing w:before="240"/>
        <w:rPr>
          <w:rFonts w:ascii="GHEA Grapalat" w:eastAsia="GHEA Grapalat" w:hAnsi="GHEA Grapalat" w:cs="GHEA Grapalat"/>
          <w:i/>
        </w:rPr>
      </w:pPr>
    </w:p>
    <w:p w14:paraId="70C47177" w14:textId="77777777" w:rsidR="00F016A2" w:rsidRPr="00521A49" w:rsidRDefault="00F016A2" w:rsidP="00962010">
      <w:pPr>
        <w:pStyle w:val="ListParagraph"/>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8130"/>
      </w:tblGrid>
      <w:tr w:rsidR="00F016A2" w:rsidRPr="00521A49" w14:paraId="65A79B63" w14:textId="77777777" w:rsidTr="008E1E2D">
        <w:trPr>
          <w:trHeight w:val="97"/>
        </w:trPr>
        <w:tc>
          <w:tcPr>
            <w:tcW w:w="8130" w:type="dxa"/>
            <w:shd w:val="clear" w:color="auto" w:fill="DBE5F1" w:themeFill="accent1" w:themeFillTint="33"/>
          </w:tcPr>
          <w:p w14:paraId="3B41C822" w14:textId="77777777"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14:paraId="47386899" w14:textId="77777777" w:rsidTr="008E1E2D">
        <w:trPr>
          <w:trHeight w:val="6862"/>
        </w:trPr>
        <w:tc>
          <w:tcPr>
            <w:tcW w:w="8130" w:type="dxa"/>
          </w:tcPr>
          <w:p w14:paraId="6A011967" w14:textId="77777777" w:rsidR="00F016A2" w:rsidRPr="00521A49" w:rsidRDefault="00F016A2" w:rsidP="00962010">
            <w:pPr>
              <w:rPr>
                <w:rFonts w:ascii="GHEA Grapalat" w:eastAsia="GHEA Grapalat" w:hAnsi="GHEA Grapalat" w:cs="GHEA Grapalat"/>
                <w:b/>
                <w:color w:val="000000"/>
              </w:rPr>
            </w:pPr>
          </w:p>
        </w:tc>
      </w:tr>
    </w:tbl>
    <w:p w14:paraId="5A1189CD" w14:textId="77777777" w:rsidR="00F016A2" w:rsidRPr="00521A49" w:rsidRDefault="00F016A2" w:rsidP="00962010">
      <w:pPr>
        <w:rPr>
          <w:rFonts w:ascii="GHEA Grapalat" w:eastAsia="GHEA Grapalat" w:hAnsi="GHEA Grapalat" w:cs="GHEA Grapalat"/>
          <w:b/>
          <w:color w:val="000000"/>
        </w:rPr>
      </w:pPr>
    </w:p>
    <w:p w14:paraId="6DE05D9A" w14:textId="77777777" w:rsidR="00F016A2" w:rsidRPr="00521A49" w:rsidRDefault="00F016A2" w:rsidP="00962010">
      <w:pPr>
        <w:rPr>
          <w:rFonts w:ascii="GHEA Grapalat" w:hAnsi="GHEA Grapalat"/>
          <w:b/>
        </w:rPr>
      </w:pPr>
    </w:p>
    <w:p w14:paraId="5373DEDF" w14:textId="77777777" w:rsidR="00873640" w:rsidRPr="00521A49" w:rsidRDefault="00873640">
      <w:pPr>
        <w:rPr>
          <w:rFonts w:ascii="GHEA Grapalat" w:hAnsi="GHEA Grapalat"/>
          <w:b/>
        </w:rPr>
      </w:pPr>
      <w:r w:rsidRPr="00521A49">
        <w:rPr>
          <w:rFonts w:ascii="GHEA Grapalat" w:hAnsi="GHEA Grapalat"/>
          <w:b/>
        </w:rPr>
        <w:br w:type="page"/>
      </w:r>
    </w:p>
    <w:p w14:paraId="1F39E9A7" w14:textId="77777777"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14:paraId="0BC580F1"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2F045CA" w14:textId="77777777" w:rsidR="00F016A2" w:rsidRPr="00521A49" w:rsidRDefault="00F016A2" w:rsidP="00962010">
      <w:pPr>
        <w:pStyle w:val="ListParagraph"/>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6B21E9D" w14:textId="77777777" w:rsidR="00F016A2" w:rsidRPr="00521A49" w:rsidRDefault="00F016A2" w:rsidP="00962010">
      <w:pPr>
        <w:pStyle w:val="ListParagraph"/>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A4D4AC5" w14:textId="77777777" w:rsidR="00F016A2" w:rsidRPr="00521A49" w:rsidRDefault="00F016A2" w:rsidP="00962010">
      <w:pPr>
        <w:pStyle w:val="ListParagraph"/>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23A4A52" w14:textId="77777777" w:rsidR="00F016A2" w:rsidRPr="00521A49" w:rsidRDefault="00F016A2" w:rsidP="00962010">
      <w:pPr>
        <w:pStyle w:val="ListParagraph"/>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1421510"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F2EE884"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59B0AC2"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F8A997"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14:paraId="798EDC18" w14:textId="77777777" w:rsidR="00F016A2" w:rsidRPr="00521A49" w:rsidRDefault="00F016A2" w:rsidP="00962010">
      <w:pPr>
        <w:pStyle w:val="ListParagraph"/>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муниципалитета.В</w:t>
      </w:r>
      <w:proofErr w:type="spell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9E878A" w14:textId="77777777"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4C2BF07" w14:textId="77777777" w:rsidR="00F016A2" w:rsidRPr="00521A49" w:rsidRDefault="00F016A2" w:rsidP="008E1E2D">
      <w:pPr>
        <w:pStyle w:val="ListParagraph"/>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14:paraId="6E276028" w14:textId="77777777" w:rsidR="00F016A2" w:rsidRPr="00521A49" w:rsidRDefault="00F016A2" w:rsidP="008E1E2D">
      <w:pPr>
        <w:pStyle w:val="ListParagraph"/>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7A0DF08" w14:textId="77777777"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1992386"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14:paraId="1AF4C1FE"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AC2FFEC" w14:textId="77777777"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5E0C19F"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A70D623"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5D3F3B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14:paraId="3F3904F3" w14:textId="77777777"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14:paraId="097FBFD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14:paraId="04EF3B41"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14:paraId="68C0DD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F1891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224583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14:paraId="57585C24"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3D3B315"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14:paraId="1B8A1CF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14:paraId="1C85548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14:paraId="420930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58982A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766919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имеющиеся на бирже документы.</w:t>
      </w:r>
    </w:p>
    <w:p w14:paraId="74EB516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29E9B3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14:paraId="19B5227D" w14:textId="77777777"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14:paraId="54F8CDE8" w14:textId="77777777"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68002C79" w14:textId="77777777"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14:paraId="69B70D13" w14:textId="151E7741" w:rsidR="00B95280" w:rsidRPr="00521A49" w:rsidRDefault="00B95280"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533D71">
        <w:rPr>
          <w:rFonts w:ascii="GHEA Grapalat" w:hAnsi="GHEA Grapalat"/>
          <w:b/>
          <w:sz w:val="22"/>
          <w:szCs w:val="22"/>
        </w:rPr>
        <w:t>GHAPDzB-HVKAK-</w:t>
      </w:r>
      <w:r w:rsidR="00262EB4">
        <w:rPr>
          <w:rFonts w:ascii="GHEA Grapalat" w:hAnsi="GHEA Grapalat"/>
          <w:b/>
          <w:sz w:val="22"/>
          <w:szCs w:val="22"/>
        </w:rPr>
        <w:t>2025-18</w:t>
      </w:r>
      <w:r w:rsidRPr="00521A49">
        <w:rPr>
          <w:rFonts w:ascii="GHEA Grapalat" w:hAnsi="GHEA Grapalat"/>
          <w:b/>
          <w:sz w:val="22"/>
          <w:szCs w:val="22"/>
        </w:rPr>
        <w:t>»</w:t>
      </w:r>
    </w:p>
    <w:p w14:paraId="2E7D7A0E" w14:textId="77777777" w:rsidR="00B95280" w:rsidRPr="00521A49" w:rsidRDefault="00B95280" w:rsidP="00962010">
      <w:pPr>
        <w:widowControl w:val="0"/>
        <w:spacing w:after="120"/>
        <w:ind w:firstLine="567"/>
        <w:jc w:val="center"/>
        <w:rPr>
          <w:rFonts w:ascii="GHEA Grapalat" w:hAnsi="GHEA Grapalat"/>
        </w:rPr>
      </w:pPr>
    </w:p>
    <w:p w14:paraId="1EC030FF" w14:textId="77777777"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14:paraId="4E246C2B" w14:textId="77777777" w:rsidR="00B95280" w:rsidRPr="00521A49" w:rsidRDefault="00B95280" w:rsidP="00962010">
      <w:pPr>
        <w:widowControl w:val="0"/>
        <w:spacing w:after="120"/>
        <w:ind w:firstLine="567"/>
        <w:jc w:val="center"/>
        <w:rPr>
          <w:rFonts w:ascii="GHEA Grapalat" w:hAnsi="GHEA Grapalat"/>
        </w:rPr>
      </w:pPr>
    </w:p>
    <w:p w14:paraId="66569D0A" w14:textId="25C8FD3E"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533D71">
        <w:rPr>
          <w:rFonts w:ascii="GHEA Grapalat" w:hAnsi="GHEA Grapalat"/>
          <w:b/>
          <w:sz w:val="22"/>
          <w:szCs w:val="22"/>
        </w:rPr>
        <w:t>GHAPDzB-HVKAK-</w:t>
      </w:r>
      <w:r w:rsidR="00262EB4">
        <w:rPr>
          <w:rFonts w:ascii="GHEA Grapalat" w:hAnsi="GHEA Grapalat"/>
          <w:b/>
          <w:sz w:val="22"/>
          <w:szCs w:val="22"/>
        </w:rPr>
        <w:t>2025-18</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14:paraId="23D3664C" w14:textId="77777777"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14:paraId="0008270A" w14:textId="77777777"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14:paraId="53CE4B4D" w14:textId="77777777"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14:paraId="2C2BAA4F" w14:textId="77777777"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14:paraId="5EEDBF9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223157F1" w14:textId="77777777"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14:paraId="5A0777B7"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14:paraId="6B88860A" w14:textId="77777777"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14:paraId="6F8B1050" w14:textId="77777777"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14:paraId="44FDAF7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3406EEC" w14:textId="77777777"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FootnoteReference"/>
                <w:rFonts w:ascii="GHEA Grapalat" w:hAnsi="GHEA Grapalat"/>
                <w:b/>
              </w:rPr>
              <w:footnoteReference w:customMarkFollows="1" w:id="4"/>
              <w:t>**</w:t>
            </w:r>
          </w:p>
          <w:p w14:paraId="69EC2AA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14:paraId="242D171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14:paraId="70DCBA8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14:paraId="51FAF9D1"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1DAD964"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3D2C89E"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8670F77" w14:textId="77777777"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93FAA" w14:textId="77777777"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79C4B21" w14:textId="77777777"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14:paraId="0127693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4EB60C"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14:paraId="7AAAAC25"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9AF3B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84791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263762" w14:textId="77777777" w:rsidR="0009191C" w:rsidRPr="00521A49" w:rsidRDefault="0009191C" w:rsidP="00962010">
            <w:pPr>
              <w:widowControl w:val="0"/>
              <w:jc w:val="center"/>
              <w:rPr>
                <w:rFonts w:ascii="GHEA Grapalat" w:hAnsi="GHEA Grapalat"/>
              </w:rPr>
            </w:pPr>
          </w:p>
        </w:tc>
      </w:tr>
      <w:tr w:rsidR="0009191C" w:rsidRPr="00521A49" w14:paraId="312F3E3D"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FFD43A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14:paraId="1219D04A"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586BAC"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274F3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16F7D9" w14:textId="77777777" w:rsidR="0009191C" w:rsidRPr="00521A49" w:rsidRDefault="0009191C" w:rsidP="00962010">
            <w:pPr>
              <w:widowControl w:val="0"/>
              <w:rPr>
                <w:rFonts w:ascii="GHEA Grapalat" w:hAnsi="GHEA Grapalat"/>
              </w:rPr>
            </w:pPr>
          </w:p>
        </w:tc>
      </w:tr>
      <w:tr w:rsidR="0009191C" w:rsidRPr="00521A49" w14:paraId="35C54F8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C736E0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14:paraId="73518B90"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A63FEFD"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39E424"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F1DD59" w14:textId="77777777" w:rsidR="0009191C" w:rsidRPr="00521A49" w:rsidRDefault="0009191C" w:rsidP="00962010">
            <w:pPr>
              <w:widowControl w:val="0"/>
              <w:jc w:val="center"/>
              <w:rPr>
                <w:rFonts w:ascii="GHEA Grapalat" w:hAnsi="GHEA Grapalat"/>
              </w:rPr>
            </w:pPr>
          </w:p>
        </w:tc>
      </w:tr>
      <w:tr w:rsidR="0009191C" w:rsidRPr="00521A49" w14:paraId="14A697F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D88268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B3C3137"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F38C8CB"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7C0E53"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3E8CA6" w14:textId="77777777" w:rsidR="0009191C" w:rsidRPr="00521A49" w:rsidRDefault="0009191C" w:rsidP="00962010">
            <w:pPr>
              <w:widowControl w:val="0"/>
              <w:jc w:val="center"/>
              <w:rPr>
                <w:rFonts w:ascii="GHEA Grapalat" w:hAnsi="GHEA Grapalat"/>
              </w:rPr>
            </w:pPr>
          </w:p>
        </w:tc>
      </w:tr>
      <w:tr w:rsidR="0009191C" w:rsidRPr="00521A49" w14:paraId="1140C5B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1FD80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EAEAE4E"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E619731"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F1F6C2"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946704" w14:textId="77777777" w:rsidR="0009191C" w:rsidRPr="00521A49" w:rsidRDefault="0009191C" w:rsidP="00962010">
            <w:pPr>
              <w:widowControl w:val="0"/>
              <w:jc w:val="center"/>
              <w:rPr>
                <w:rFonts w:ascii="GHEA Grapalat" w:hAnsi="GHEA Grapalat"/>
              </w:rPr>
            </w:pPr>
          </w:p>
        </w:tc>
      </w:tr>
    </w:tbl>
    <w:p w14:paraId="7CEDDF55" w14:textId="77777777"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4C9DC89F" w14:textId="77777777"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14:paraId="5C2668A2" w14:textId="77777777" w:rsidR="00DC619D" w:rsidRPr="00521A49" w:rsidRDefault="00DC619D" w:rsidP="00962010">
      <w:pPr>
        <w:widowControl w:val="0"/>
        <w:spacing w:after="160"/>
        <w:jc w:val="both"/>
        <w:rPr>
          <w:rFonts w:ascii="GHEA Grapalat" w:hAnsi="GHEA Grapalat"/>
          <w:lang w:val="es-ES"/>
        </w:rPr>
      </w:pPr>
    </w:p>
    <w:p w14:paraId="4888E5C5" w14:textId="77777777"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14:paraId="46E38504" w14:textId="77777777" w:rsidR="00B217BB" w:rsidRPr="00521A49" w:rsidRDefault="00B217BB" w:rsidP="00962010">
      <w:pPr>
        <w:rPr>
          <w:rFonts w:ascii="GHEA Grapalat" w:hAnsi="GHEA Grapalat"/>
          <w:b/>
        </w:rPr>
      </w:pPr>
      <w:r w:rsidRPr="00521A49">
        <w:rPr>
          <w:rFonts w:ascii="GHEA Grapalat" w:hAnsi="GHEA Grapalat"/>
          <w:b/>
        </w:rPr>
        <w:br w:type="page"/>
      </w:r>
    </w:p>
    <w:p w14:paraId="2172CB1D" w14:textId="77777777"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14:paraId="4BE6D726" w14:textId="11545FA4"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14:paraId="71D8AECF" w14:textId="06DCD699" w:rsidR="00F244D7" w:rsidRPr="00521A49" w:rsidRDefault="00F244D7" w:rsidP="00962010">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533D71">
        <w:rPr>
          <w:rFonts w:ascii="GHEA Grapalat" w:hAnsi="GHEA Grapalat"/>
          <w:b/>
          <w:sz w:val="22"/>
          <w:szCs w:val="22"/>
        </w:rPr>
        <w:t>GHAPDzB-HVKAK-</w:t>
      </w:r>
      <w:r w:rsidR="00262EB4">
        <w:rPr>
          <w:rFonts w:ascii="GHEA Grapalat" w:hAnsi="GHEA Grapalat"/>
          <w:b/>
          <w:sz w:val="22"/>
          <w:szCs w:val="22"/>
        </w:rPr>
        <w:t>2025-18</w:t>
      </w:r>
      <w:r w:rsidRPr="00521A49">
        <w:rPr>
          <w:rFonts w:ascii="GHEA Grapalat" w:hAnsi="GHEA Grapalat"/>
          <w:b/>
          <w:sz w:val="22"/>
          <w:szCs w:val="22"/>
        </w:rPr>
        <w:t>»</w:t>
      </w:r>
      <w:r w:rsidRPr="00521A49">
        <w:rPr>
          <w:rFonts w:ascii="GHEA Grapalat" w:hAnsi="GHEA Grapalat"/>
          <w:sz w:val="24"/>
          <w:szCs w:val="24"/>
        </w:rPr>
        <w:t xml:space="preserve"> </w:t>
      </w:r>
    </w:p>
    <w:p w14:paraId="20B72B8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2E0D4B9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14:paraId="5D4C34C3" w14:textId="77777777" w:rsidTr="00B932B8">
        <w:tc>
          <w:tcPr>
            <w:tcW w:w="4786" w:type="dxa"/>
          </w:tcPr>
          <w:p w14:paraId="4F196ACB" w14:textId="77777777"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1D22DB85" w14:textId="77777777"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FootnoteReference"/>
                <w:rFonts w:ascii="GHEA Grapalat" w:hAnsi="GHEA Grapalat"/>
              </w:rPr>
              <w:footnoteReference w:customMarkFollows="1" w:id="5"/>
              <w:t>**</w:t>
            </w:r>
          </w:p>
        </w:tc>
      </w:tr>
    </w:tbl>
    <w:p w14:paraId="4F910690" w14:textId="77777777" w:rsidR="003D2FE2" w:rsidRPr="00521A49" w:rsidRDefault="003D2FE2" w:rsidP="00962010">
      <w:pPr>
        <w:widowControl w:val="0"/>
        <w:spacing w:after="160"/>
        <w:rPr>
          <w:rFonts w:ascii="GHEA Grapalat" w:hAnsi="GHEA Grapalat" w:cs="GHEA Grapalat"/>
          <w:b/>
        </w:rPr>
      </w:pPr>
    </w:p>
    <w:p w14:paraId="09B5A778" w14:textId="77777777"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18E66250" w14:textId="77777777"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595667FC" w14:textId="77777777"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14:paraId="62E00EFA" w14:textId="77777777"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8AB8441" w14:textId="77777777"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6FD9FFB" w14:textId="77777777" w:rsidR="003D2FE2" w:rsidRPr="00521A49" w:rsidRDefault="003D2FE2" w:rsidP="00ED119F">
      <w:pPr>
        <w:widowControl w:val="0"/>
        <w:ind w:firstLine="709"/>
        <w:jc w:val="both"/>
        <w:rPr>
          <w:rFonts w:ascii="GHEA Grapalat" w:hAnsi="GHEA Grapalat" w:cs="GHEA Grapalat"/>
        </w:rPr>
      </w:pPr>
    </w:p>
    <w:p w14:paraId="7AEF4F60"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14:paraId="49C504FE" w14:textId="57EF7821"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533D71">
        <w:rPr>
          <w:rFonts w:ascii="GHEA Grapalat" w:hAnsi="GHEA Grapalat"/>
          <w:b/>
          <w:sz w:val="22"/>
          <w:szCs w:val="22"/>
        </w:rPr>
        <w:t>GHAPDzB-HVKAK-</w:t>
      </w:r>
      <w:r w:rsidR="00262EB4">
        <w:rPr>
          <w:rFonts w:ascii="GHEA Grapalat" w:hAnsi="GHEA Grapalat"/>
          <w:b/>
          <w:sz w:val="22"/>
          <w:szCs w:val="22"/>
        </w:rPr>
        <w:t>2025-18</w:t>
      </w:r>
      <w:r w:rsidR="0036712F" w:rsidRPr="00521A49">
        <w:rPr>
          <w:rFonts w:ascii="GHEA Grapalat" w:hAnsi="GHEA Grapalat"/>
          <w:b/>
          <w:sz w:val="22"/>
          <w:szCs w:val="22"/>
        </w:rPr>
        <w:t>».</w:t>
      </w:r>
    </w:p>
    <w:p w14:paraId="265D6C80"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proofErr w:type="spellStart"/>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9183760"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611145A6"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EA9E11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2D563A"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4518FF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180CC69B"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2BF3E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A39160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14:paraId="5B0FB37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04656FD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27F819D"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09C31F6"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14:paraId="7335809B"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14:paraId="6693BD2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4CCBA0E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3AE7EEA5" w14:textId="77777777"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BB0309"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7705AF8" w14:textId="77777777"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4C5EA8BF"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667C7A41"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06B0BC5"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35AF5D95"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A5EEE1" w14:textId="77777777"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14:paraId="2FC9E7BC" w14:textId="77777777"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14:paraId="6FCBE166" w14:textId="77777777" w:rsidR="003D2FE2" w:rsidRPr="00083199" w:rsidRDefault="003D2FE2" w:rsidP="00ED119F">
      <w:pPr>
        <w:widowControl w:val="0"/>
        <w:jc w:val="right"/>
        <w:rPr>
          <w:rFonts w:ascii="GHEA Grapalat" w:hAnsi="GHEA Grapalat"/>
          <w:sz w:val="20"/>
          <w:szCs w:val="20"/>
          <w:lang w:val="hy-AM"/>
        </w:rPr>
      </w:pPr>
    </w:p>
    <w:p w14:paraId="7B92F88B" w14:textId="77777777"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14:paraId="5055DB50" w14:textId="77777777"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14:paraId="08CB7EC8" w14:textId="77777777"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14:paraId="756D6DF1" w14:textId="77777777" w:rsidTr="00387CF9">
        <w:trPr>
          <w:trHeight w:val="352"/>
        </w:trPr>
        <w:tc>
          <w:tcPr>
            <w:tcW w:w="10980" w:type="dxa"/>
            <w:gridSpan w:val="2"/>
            <w:noWrap/>
            <w:vAlign w:val="bottom"/>
          </w:tcPr>
          <w:p w14:paraId="01CB75A8"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lastRenderedPageBreak/>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1559D6E0" w14:textId="77777777" w:rsidTr="00387CF9">
        <w:trPr>
          <w:trHeight w:val="352"/>
        </w:trPr>
        <w:tc>
          <w:tcPr>
            <w:tcW w:w="10980" w:type="dxa"/>
            <w:gridSpan w:val="2"/>
            <w:noWrap/>
            <w:vAlign w:val="bottom"/>
          </w:tcPr>
          <w:p w14:paraId="021FB470"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14:paraId="1B1F5C6A" w14:textId="77777777" w:rsidTr="00387CF9">
        <w:trPr>
          <w:trHeight w:val="349"/>
        </w:trPr>
        <w:tc>
          <w:tcPr>
            <w:tcW w:w="10980" w:type="dxa"/>
            <w:gridSpan w:val="2"/>
            <w:noWrap/>
            <w:vAlign w:val="bottom"/>
          </w:tcPr>
          <w:p w14:paraId="32950CF8" w14:textId="77777777"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4AADE1AA" w14:textId="77777777" w:rsidTr="00387CF9">
        <w:trPr>
          <w:trHeight w:val="345"/>
        </w:trPr>
        <w:tc>
          <w:tcPr>
            <w:tcW w:w="10980" w:type="dxa"/>
            <w:gridSpan w:val="2"/>
            <w:noWrap/>
            <w:vAlign w:val="bottom"/>
          </w:tcPr>
          <w:p w14:paraId="1D290B94"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0A633F7B" w14:textId="77777777" w:rsidTr="00387CF9">
        <w:trPr>
          <w:trHeight w:val="361"/>
        </w:trPr>
        <w:tc>
          <w:tcPr>
            <w:tcW w:w="10980" w:type="dxa"/>
            <w:gridSpan w:val="2"/>
            <w:noWrap/>
            <w:vAlign w:val="bottom"/>
          </w:tcPr>
          <w:p w14:paraId="0BB719B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02314F54" w14:textId="77777777" w:rsidTr="00387CF9">
        <w:trPr>
          <w:trHeight w:val="433"/>
        </w:trPr>
        <w:tc>
          <w:tcPr>
            <w:tcW w:w="10980" w:type="dxa"/>
            <w:gridSpan w:val="2"/>
            <w:noWrap/>
            <w:vAlign w:val="bottom"/>
          </w:tcPr>
          <w:p w14:paraId="1C8700AB"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47C0913D" w14:textId="77777777" w:rsidTr="00387CF9">
        <w:trPr>
          <w:trHeight w:val="352"/>
        </w:trPr>
        <w:tc>
          <w:tcPr>
            <w:tcW w:w="10980" w:type="dxa"/>
            <w:gridSpan w:val="2"/>
            <w:noWrap/>
            <w:vAlign w:val="bottom"/>
          </w:tcPr>
          <w:p w14:paraId="38BD0DA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47EA1DF" w14:textId="77777777" w:rsidTr="00387CF9">
        <w:trPr>
          <w:trHeight w:val="442"/>
        </w:trPr>
        <w:tc>
          <w:tcPr>
            <w:tcW w:w="10980" w:type="dxa"/>
            <w:gridSpan w:val="2"/>
            <w:noWrap/>
            <w:vAlign w:val="bottom"/>
          </w:tcPr>
          <w:p w14:paraId="4190A10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14:paraId="5DF2E7A1" w14:textId="77777777" w:rsidTr="00387CF9">
        <w:trPr>
          <w:trHeight w:val="352"/>
        </w:trPr>
        <w:tc>
          <w:tcPr>
            <w:tcW w:w="10980" w:type="dxa"/>
            <w:gridSpan w:val="2"/>
            <w:noWrap/>
            <w:vAlign w:val="bottom"/>
          </w:tcPr>
          <w:p w14:paraId="6914CC6A"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14:paraId="6ABD8172" w14:textId="77777777" w:rsidTr="00387CF9">
        <w:trPr>
          <w:trHeight w:val="352"/>
        </w:trPr>
        <w:tc>
          <w:tcPr>
            <w:tcW w:w="10980" w:type="dxa"/>
            <w:gridSpan w:val="2"/>
            <w:noWrap/>
            <w:vAlign w:val="bottom"/>
          </w:tcPr>
          <w:p w14:paraId="4AAD059F"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14:paraId="606E5DA2" w14:textId="77777777" w:rsidTr="00387CF9">
        <w:trPr>
          <w:trHeight w:val="343"/>
        </w:trPr>
        <w:tc>
          <w:tcPr>
            <w:tcW w:w="10980" w:type="dxa"/>
            <w:gridSpan w:val="2"/>
            <w:noWrap/>
            <w:vAlign w:val="bottom"/>
          </w:tcPr>
          <w:p w14:paraId="031BE6B5"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14:paraId="0F18AF74" w14:textId="77777777" w:rsidTr="00387CF9">
        <w:trPr>
          <w:trHeight w:val="361"/>
        </w:trPr>
        <w:tc>
          <w:tcPr>
            <w:tcW w:w="10980" w:type="dxa"/>
            <w:gridSpan w:val="2"/>
            <w:noWrap/>
            <w:vAlign w:val="bottom"/>
          </w:tcPr>
          <w:p w14:paraId="050AEC52"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14:paraId="10B90797" w14:textId="77777777" w:rsidTr="00387CF9">
        <w:trPr>
          <w:trHeight w:val="433"/>
        </w:trPr>
        <w:tc>
          <w:tcPr>
            <w:tcW w:w="10980" w:type="dxa"/>
            <w:gridSpan w:val="2"/>
            <w:noWrap/>
            <w:vAlign w:val="bottom"/>
          </w:tcPr>
          <w:p w14:paraId="410FA851"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2C3FB5E0" w14:textId="77777777" w:rsidTr="00387CF9">
        <w:trPr>
          <w:trHeight w:val="442"/>
        </w:trPr>
        <w:tc>
          <w:tcPr>
            <w:tcW w:w="10980" w:type="dxa"/>
            <w:gridSpan w:val="2"/>
            <w:noWrap/>
            <w:vAlign w:val="bottom"/>
          </w:tcPr>
          <w:p w14:paraId="2564EF5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307A0BA7" w14:textId="77777777" w:rsidTr="00387CF9">
        <w:trPr>
          <w:trHeight w:val="442"/>
        </w:trPr>
        <w:tc>
          <w:tcPr>
            <w:tcW w:w="10980" w:type="dxa"/>
            <w:gridSpan w:val="2"/>
            <w:noWrap/>
            <w:vAlign w:val="bottom"/>
          </w:tcPr>
          <w:p w14:paraId="23312C3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60310AC" w14:textId="77777777" w:rsidTr="00387CF9">
        <w:trPr>
          <w:trHeight w:val="442"/>
        </w:trPr>
        <w:tc>
          <w:tcPr>
            <w:tcW w:w="10980" w:type="dxa"/>
            <w:gridSpan w:val="2"/>
            <w:noWrap/>
            <w:vAlign w:val="bottom"/>
          </w:tcPr>
          <w:p w14:paraId="551DDF0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12BC4800" w14:textId="77777777" w:rsidTr="00387CF9">
        <w:trPr>
          <w:trHeight w:val="442"/>
        </w:trPr>
        <w:tc>
          <w:tcPr>
            <w:tcW w:w="10980" w:type="dxa"/>
            <w:gridSpan w:val="2"/>
            <w:noWrap/>
            <w:vAlign w:val="bottom"/>
          </w:tcPr>
          <w:p w14:paraId="6EA3889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14:paraId="426710AE" w14:textId="77777777" w:rsidTr="00387CF9">
        <w:trPr>
          <w:trHeight w:val="424"/>
        </w:trPr>
        <w:tc>
          <w:tcPr>
            <w:tcW w:w="10980" w:type="dxa"/>
            <w:gridSpan w:val="2"/>
            <w:noWrap/>
            <w:vAlign w:val="bottom"/>
          </w:tcPr>
          <w:p w14:paraId="5C22E99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67EBBB1A" w14:textId="77777777" w:rsidTr="00387CF9">
        <w:trPr>
          <w:trHeight w:val="704"/>
        </w:trPr>
        <w:tc>
          <w:tcPr>
            <w:tcW w:w="10980" w:type="dxa"/>
            <w:gridSpan w:val="2"/>
            <w:noWrap/>
            <w:vAlign w:val="bottom"/>
          </w:tcPr>
          <w:p w14:paraId="06F7B51D"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14D3DF5D" w14:textId="77777777" w:rsidTr="00387CF9">
        <w:trPr>
          <w:trHeight w:val="704"/>
        </w:trPr>
        <w:tc>
          <w:tcPr>
            <w:tcW w:w="10980" w:type="dxa"/>
            <w:gridSpan w:val="2"/>
            <w:noWrap/>
            <w:vAlign w:val="bottom"/>
          </w:tcPr>
          <w:p w14:paraId="5975BCAB" w14:textId="77777777"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C83A958" w14:textId="77777777" w:rsidTr="00387CF9">
        <w:trPr>
          <w:trHeight w:val="2194"/>
        </w:trPr>
        <w:tc>
          <w:tcPr>
            <w:tcW w:w="5616" w:type="dxa"/>
            <w:noWrap/>
            <w:vAlign w:val="bottom"/>
          </w:tcPr>
          <w:p w14:paraId="1F2CB433" w14:textId="77777777"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1109D1F6" w14:textId="77777777" w:rsidR="00C3421C" w:rsidRPr="00521A49" w:rsidRDefault="00C3421C" w:rsidP="00962010">
            <w:pPr>
              <w:widowControl w:val="0"/>
              <w:spacing w:after="160"/>
              <w:rPr>
                <w:rFonts w:ascii="GHEA Grapalat" w:hAnsi="GHEA Grapalat" w:cs="Sylfaen"/>
              </w:rPr>
            </w:pPr>
          </w:p>
          <w:p w14:paraId="40C87E25" w14:textId="77777777"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14:paraId="669C189F" w14:textId="77777777" w:rsidR="00C3421C" w:rsidRPr="00521A49" w:rsidRDefault="00C3421C" w:rsidP="00962010">
            <w:pPr>
              <w:widowControl w:val="0"/>
              <w:spacing w:after="160"/>
              <w:rPr>
                <w:rFonts w:ascii="GHEA Grapalat" w:hAnsi="GHEA Grapalat" w:cs="Sylfaen"/>
              </w:rPr>
            </w:pPr>
          </w:p>
          <w:p w14:paraId="0D697B09"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22A1B1A2" w14:textId="77777777" w:rsidR="00C3421C" w:rsidRPr="00521A49" w:rsidRDefault="00C3421C" w:rsidP="00962010">
            <w:pPr>
              <w:widowControl w:val="0"/>
              <w:spacing w:after="160"/>
              <w:rPr>
                <w:rFonts w:ascii="GHEA Grapalat" w:hAnsi="GHEA Grapalat" w:cs="Sylfaen"/>
              </w:rPr>
            </w:pPr>
          </w:p>
          <w:p w14:paraId="30285185" w14:textId="77777777"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15CC219A" w14:textId="77777777" w:rsidR="00C3421C" w:rsidRPr="00521A49" w:rsidRDefault="00C3421C" w:rsidP="00962010">
            <w:pPr>
              <w:widowControl w:val="0"/>
              <w:spacing w:after="160"/>
              <w:rPr>
                <w:rFonts w:ascii="GHEA Grapalat" w:hAnsi="GHEA Grapalat" w:cs="Sylfaen"/>
              </w:rPr>
            </w:pPr>
          </w:p>
        </w:tc>
        <w:tc>
          <w:tcPr>
            <w:tcW w:w="5364" w:type="dxa"/>
            <w:noWrap/>
          </w:tcPr>
          <w:p w14:paraId="5331D2F5" w14:textId="77777777"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3976DBD1" w14:textId="77777777" w:rsidR="00C3421C" w:rsidRPr="00521A49" w:rsidRDefault="00C3421C" w:rsidP="00962010">
            <w:pPr>
              <w:widowControl w:val="0"/>
              <w:spacing w:after="160"/>
              <w:rPr>
                <w:rFonts w:ascii="GHEA Grapalat" w:hAnsi="GHEA Grapalat" w:cs="Sylfaen"/>
              </w:rPr>
            </w:pPr>
          </w:p>
          <w:p w14:paraId="1FDBC076"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4C73390C" w14:textId="77777777" w:rsidR="00C3421C" w:rsidRPr="00521A49" w:rsidRDefault="00C3421C" w:rsidP="00962010">
            <w:pPr>
              <w:widowControl w:val="0"/>
              <w:spacing w:after="160"/>
              <w:jc w:val="right"/>
              <w:rPr>
                <w:rFonts w:ascii="GHEA Grapalat" w:hAnsi="GHEA Grapalat" w:cs="Tahoma"/>
              </w:rPr>
            </w:pPr>
          </w:p>
          <w:p w14:paraId="7B605474"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3994D0D7" w14:textId="77777777" w:rsidR="00C3421C" w:rsidRPr="00521A49" w:rsidRDefault="00C3421C" w:rsidP="00962010">
            <w:pPr>
              <w:widowControl w:val="0"/>
              <w:spacing w:after="160"/>
              <w:rPr>
                <w:rFonts w:ascii="GHEA Grapalat" w:hAnsi="GHEA Grapalat" w:cs="Sylfaen"/>
              </w:rPr>
            </w:pPr>
          </w:p>
          <w:p w14:paraId="1D1C94C2" w14:textId="77777777"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78F57874" w14:textId="77777777" w:rsidTr="00387CF9">
        <w:trPr>
          <w:trHeight w:val="2194"/>
        </w:trPr>
        <w:tc>
          <w:tcPr>
            <w:tcW w:w="5616" w:type="dxa"/>
            <w:noWrap/>
            <w:vAlign w:val="bottom"/>
          </w:tcPr>
          <w:p w14:paraId="12049121"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544051B7" w14:textId="77777777" w:rsidR="00C3421C" w:rsidRPr="00521A49" w:rsidRDefault="00C3421C" w:rsidP="00962010">
            <w:pPr>
              <w:widowControl w:val="0"/>
              <w:spacing w:after="160"/>
              <w:rPr>
                <w:rFonts w:ascii="GHEA Grapalat" w:hAnsi="GHEA Grapalat"/>
              </w:rPr>
            </w:pPr>
          </w:p>
          <w:p w14:paraId="428BB232"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04400468" w14:textId="77777777"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26F5ADE6" w14:textId="77777777" w:rsidR="00C3421C" w:rsidRPr="00521A49" w:rsidRDefault="00C3421C" w:rsidP="00962010">
            <w:pPr>
              <w:widowControl w:val="0"/>
              <w:spacing w:after="160"/>
              <w:rPr>
                <w:rFonts w:ascii="GHEA Grapalat" w:hAnsi="GHEA Grapalat" w:cs="Tahoma"/>
              </w:rPr>
            </w:pPr>
          </w:p>
          <w:p w14:paraId="3A1D1929" w14:textId="77777777" w:rsidR="00C3421C" w:rsidRPr="00521A49" w:rsidRDefault="00C3421C" w:rsidP="00962010">
            <w:pPr>
              <w:widowControl w:val="0"/>
              <w:spacing w:after="160"/>
              <w:rPr>
                <w:rFonts w:ascii="GHEA Grapalat" w:hAnsi="GHEA Grapalat" w:cs="Arial"/>
              </w:rPr>
            </w:pPr>
          </w:p>
        </w:tc>
        <w:tc>
          <w:tcPr>
            <w:tcW w:w="5364" w:type="dxa"/>
            <w:noWrap/>
          </w:tcPr>
          <w:p w14:paraId="095B141D"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061F4453" w14:textId="77777777" w:rsidR="00C3421C" w:rsidRPr="00521A49" w:rsidRDefault="00C3421C" w:rsidP="00962010">
            <w:pPr>
              <w:widowControl w:val="0"/>
              <w:spacing w:after="160"/>
              <w:rPr>
                <w:rFonts w:ascii="GHEA Grapalat" w:hAnsi="GHEA Grapalat" w:cs="Tahoma"/>
              </w:rPr>
            </w:pPr>
          </w:p>
          <w:p w14:paraId="788CE8EF"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50D10F49" w14:textId="77777777"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F444419" w14:textId="77777777" w:rsidR="00C3421C" w:rsidRPr="00521A49" w:rsidRDefault="00C3421C" w:rsidP="00962010">
            <w:pPr>
              <w:widowControl w:val="0"/>
              <w:spacing w:after="160"/>
              <w:rPr>
                <w:rFonts w:ascii="GHEA Grapalat" w:hAnsi="GHEA Grapalat" w:cs="Arial"/>
              </w:rPr>
            </w:pPr>
          </w:p>
        </w:tc>
      </w:tr>
      <w:tr w:rsidR="00B138F3" w:rsidRPr="00521A49" w14:paraId="6466DF5D" w14:textId="77777777" w:rsidTr="00387CF9">
        <w:trPr>
          <w:trHeight w:val="2194"/>
        </w:trPr>
        <w:tc>
          <w:tcPr>
            <w:tcW w:w="5616" w:type="dxa"/>
            <w:noWrap/>
            <w:vAlign w:val="bottom"/>
          </w:tcPr>
          <w:p w14:paraId="7C1AE044" w14:textId="77777777"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2E1A80B9" w14:textId="77777777" w:rsidR="00C3421C" w:rsidRPr="00521A49" w:rsidRDefault="00C3421C" w:rsidP="00962010">
            <w:pPr>
              <w:widowControl w:val="0"/>
              <w:spacing w:after="160"/>
              <w:rPr>
                <w:rFonts w:ascii="GHEA Grapalat" w:hAnsi="GHEA Grapalat" w:cs="Sylfaen"/>
              </w:rPr>
            </w:pPr>
          </w:p>
          <w:p w14:paraId="49C901F6" w14:textId="77777777"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3F5D2285" w14:textId="77777777"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73020E39" w14:textId="77777777" w:rsidR="00C3421C" w:rsidRPr="00521A49" w:rsidRDefault="00C3421C" w:rsidP="00962010">
            <w:pPr>
              <w:widowControl w:val="0"/>
              <w:spacing w:after="160"/>
              <w:rPr>
                <w:rFonts w:ascii="GHEA Grapalat" w:hAnsi="GHEA Grapalat"/>
              </w:rPr>
            </w:pPr>
          </w:p>
          <w:p w14:paraId="30E88C9B"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993D072" w14:textId="77777777" w:rsidR="00C3421C" w:rsidRPr="00521A49" w:rsidRDefault="00C3421C" w:rsidP="00962010">
      <w:pPr>
        <w:widowControl w:val="0"/>
        <w:spacing w:after="160"/>
        <w:jc w:val="center"/>
        <w:rPr>
          <w:rFonts w:ascii="GHEA Grapalat" w:hAnsi="GHEA Grapalat" w:cs="Sylfaen"/>
        </w:rPr>
      </w:pPr>
    </w:p>
    <w:p w14:paraId="16B08134" w14:textId="77777777"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14:paraId="0C596EED" w14:textId="77777777" w:rsidR="00C3421C" w:rsidRPr="00521A49" w:rsidRDefault="00C3421C" w:rsidP="00962010">
      <w:pPr>
        <w:rPr>
          <w:rFonts w:ascii="GHEA Grapalat" w:hAnsi="GHEA Grapalat" w:cs="Sylfaen"/>
        </w:rPr>
      </w:pPr>
      <w:r w:rsidRPr="00521A49">
        <w:rPr>
          <w:rFonts w:ascii="GHEA Grapalat" w:hAnsi="GHEA Grapalat" w:cs="Sylfaen"/>
        </w:rPr>
        <w:br w:type="page"/>
      </w:r>
    </w:p>
    <w:p w14:paraId="5E013511" w14:textId="77777777"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055E792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DA52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7695395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5C64B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3357A98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10868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2604B52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A5FB59"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14:paraId="03A853F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BA8C00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43DCB6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2C05DE0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596425"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446396A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B97CC9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499014E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377F5C5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51D110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29D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630FD8E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0185E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B33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85F33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134D1E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1DD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174A8443"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0C0CA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B867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014F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11D54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2D3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51A302BC"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ACBBC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17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17A41B2"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5A3728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23A573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8CAB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5C9602E8"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1FA671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2551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7965A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14E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D48C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D8F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5DB420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24C57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31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EDCF2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35D30C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1083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765211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B3338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D1A3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D7364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C2E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EE2F0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A1E8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6A5AE17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B8965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0914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A2ECB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C5F4B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76AFB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0E0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B6618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6C7B6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B349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371079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E066C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B8EAA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EF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61B238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D30DE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6CC2E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2151D4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1173A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51DDD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A49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0653C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BEF5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484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1DF9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650FD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64E288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D707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356057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C06D46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F4B2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0EC332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16C5A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C084A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9061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7AEFA1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61C2F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1F8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A5C87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D4924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1E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2E4963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64C6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A9C9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4C6B7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68451F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93941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1B95A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1F483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18E7AA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049A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5AE032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3FBB22F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6EBBAB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53B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1F177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77AED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FB5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2E60A2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20E3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433AEB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0DB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60D73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D111B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151D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8E540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F23C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443E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55EC6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04ED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F7D0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14:paraId="1B0CA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19B63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B03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3AEF70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EB3227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E24C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01659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46F018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8E600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73AED" w14:textId="77777777"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5A7C46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C98442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B676F"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213BCA18"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14:paraId="0DC4BA1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F2491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14:paraId="383C7B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782D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14:paraId="2D22673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BDD7F6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6E03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6904C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48CB3B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7BF12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327E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3D8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429332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4129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87C65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2ED1160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2645FDE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662A631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82757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CE91C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2EBC65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C9586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5693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17525C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4DB01A2F"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77E9687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5058C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23EC2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20D9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391146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C02B7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11D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43D3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8A599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80628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0EA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33934F4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55472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DD07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3F45B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0613C8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5D5CB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13030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5C0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21EC8D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00EB3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C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BAA8E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2DF454" w14:textId="77777777" w:rsidR="00C3421C" w:rsidRPr="00521A49" w:rsidRDefault="00C3421C" w:rsidP="00962010">
            <w:pPr>
              <w:widowControl w:val="0"/>
              <w:spacing w:after="120"/>
              <w:jc w:val="center"/>
              <w:rPr>
                <w:rFonts w:ascii="GHEA Grapalat" w:hAnsi="GHEA Grapalat"/>
              </w:rPr>
            </w:pPr>
          </w:p>
        </w:tc>
      </w:tr>
      <w:tr w:rsidR="00B138F3" w:rsidRPr="00521A49" w14:paraId="510E10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F4B27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76F67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7D26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E6DF4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01172A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6836DF" w14:textId="77777777" w:rsidR="00C3421C" w:rsidRPr="00521A49" w:rsidRDefault="00C3421C" w:rsidP="00962010">
            <w:pPr>
              <w:widowControl w:val="0"/>
              <w:spacing w:after="120"/>
              <w:jc w:val="center"/>
              <w:rPr>
                <w:rFonts w:ascii="GHEA Grapalat" w:hAnsi="GHEA Grapalat"/>
              </w:rPr>
            </w:pPr>
          </w:p>
        </w:tc>
      </w:tr>
      <w:tr w:rsidR="00B138F3" w:rsidRPr="00521A49" w14:paraId="5CA101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6A7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4B782B0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17062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A53EDD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0D946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A716E4B" w14:textId="77777777" w:rsidR="00C3421C" w:rsidRPr="00521A49" w:rsidRDefault="00C3421C" w:rsidP="00962010">
            <w:pPr>
              <w:widowControl w:val="0"/>
              <w:spacing w:after="120"/>
              <w:jc w:val="center"/>
              <w:rPr>
                <w:rFonts w:ascii="GHEA Grapalat" w:hAnsi="GHEA Grapalat"/>
              </w:rPr>
            </w:pPr>
          </w:p>
        </w:tc>
      </w:tr>
      <w:tr w:rsidR="00B138F3" w:rsidRPr="00521A49" w14:paraId="7378A2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116F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4FCBB4F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4E92A8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1B1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1CC71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31E059" w14:textId="77777777" w:rsidR="00C3421C" w:rsidRPr="00521A49" w:rsidRDefault="00C3421C" w:rsidP="00962010">
            <w:pPr>
              <w:widowControl w:val="0"/>
              <w:spacing w:after="120"/>
              <w:jc w:val="center"/>
              <w:rPr>
                <w:rFonts w:ascii="GHEA Grapalat" w:hAnsi="GHEA Grapalat"/>
              </w:rPr>
            </w:pPr>
          </w:p>
        </w:tc>
      </w:tr>
      <w:tr w:rsidR="00B138F3" w:rsidRPr="00521A49" w14:paraId="2A9CFF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899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42FBB04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A5689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A9F41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0620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066D53" w14:textId="77777777" w:rsidR="00C3421C" w:rsidRPr="00521A49" w:rsidRDefault="00C3421C" w:rsidP="00962010">
            <w:pPr>
              <w:widowControl w:val="0"/>
              <w:spacing w:after="120"/>
              <w:jc w:val="center"/>
              <w:rPr>
                <w:rFonts w:ascii="GHEA Grapalat" w:hAnsi="GHEA Grapalat"/>
              </w:rPr>
            </w:pPr>
          </w:p>
        </w:tc>
      </w:tr>
      <w:tr w:rsidR="00FF3DE9" w:rsidRPr="00521A49" w14:paraId="73E184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11A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7F2710F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8C27F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A49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DE2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28BCD8" w14:textId="77777777" w:rsidR="00C3421C" w:rsidRPr="00521A49" w:rsidRDefault="00C3421C" w:rsidP="00962010">
            <w:pPr>
              <w:widowControl w:val="0"/>
              <w:spacing w:after="120"/>
              <w:jc w:val="center"/>
              <w:rPr>
                <w:rFonts w:ascii="GHEA Grapalat" w:hAnsi="GHEA Grapalat"/>
              </w:rPr>
            </w:pPr>
          </w:p>
        </w:tc>
      </w:tr>
    </w:tbl>
    <w:p w14:paraId="2DA63BFC" w14:textId="77777777"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14:paraId="5D57FFA6" w14:textId="5D20FDF6"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14:paraId="13F759A0" w14:textId="7537189B"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533D71">
        <w:rPr>
          <w:rFonts w:ascii="GHEA Grapalat" w:hAnsi="GHEA Grapalat"/>
          <w:b/>
          <w:sz w:val="22"/>
          <w:szCs w:val="22"/>
        </w:rPr>
        <w:t>GHAPDzB-HVKAK-</w:t>
      </w:r>
      <w:r w:rsidR="00262EB4">
        <w:rPr>
          <w:rFonts w:ascii="GHEA Grapalat" w:hAnsi="GHEA Grapalat"/>
          <w:b/>
          <w:sz w:val="22"/>
          <w:szCs w:val="22"/>
        </w:rPr>
        <w:t>2025-18</w:t>
      </w:r>
      <w:r w:rsidRPr="00521A49">
        <w:rPr>
          <w:rFonts w:ascii="GHEA Grapalat" w:hAnsi="GHEA Grapalat"/>
          <w:b/>
          <w:sz w:val="22"/>
          <w:szCs w:val="22"/>
        </w:rPr>
        <w:t>»</w:t>
      </w:r>
    </w:p>
    <w:p w14:paraId="13360C32" w14:textId="77777777" w:rsidR="00AF4211" w:rsidRPr="00521A49" w:rsidRDefault="00AF4211" w:rsidP="00962010">
      <w:pPr>
        <w:widowControl w:val="0"/>
        <w:spacing w:after="160"/>
        <w:jc w:val="center"/>
        <w:rPr>
          <w:rFonts w:ascii="GHEA Grapalat" w:hAnsi="GHEA Grapalat"/>
          <w:b/>
        </w:rPr>
      </w:pPr>
    </w:p>
    <w:p w14:paraId="1B7E8F11"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61433BCB"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14:paraId="6212E9AC" w14:textId="77777777" w:rsidTr="00DE2AE3">
        <w:tc>
          <w:tcPr>
            <w:tcW w:w="4786" w:type="dxa"/>
          </w:tcPr>
          <w:p w14:paraId="6B59B28F" w14:textId="77777777"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6B2413A7" w14:textId="77777777"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14:paraId="0A9B5D01" w14:textId="77777777" w:rsidR="000A214C" w:rsidRPr="00521A49" w:rsidRDefault="000A214C" w:rsidP="00DA0F3E">
      <w:pPr>
        <w:widowControl w:val="0"/>
        <w:rPr>
          <w:rFonts w:ascii="GHEA Grapalat" w:hAnsi="GHEA Grapalat" w:cs="GHEA Grapalat"/>
          <w:b/>
          <w:lang w:val="en-US"/>
        </w:rPr>
      </w:pPr>
    </w:p>
    <w:p w14:paraId="054BA9F6" w14:textId="77777777"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42C3F77E" w14:textId="77777777"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72FA6E4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14:paraId="0C662511" w14:textId="77777777"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5A8AD5B" w14:textId="77777777"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0F4E07"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14:paraId="2D3157CF" w14:textId="71DFDFCA"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533D71">
        <w:rPr>
          <w:rFonts w:ascii="GHEA Grapalat" w:hAnsi="GHEA Grapalat"/>
          <w:b/>
          <w:sz w:val="22"/>
          <w:szCs w:val="22"/>
        </w:rPr>
        <w:t>GHAPDzB-HVKAK-</w:t>
      </w:r>
      <w:r w:rsidR="00262EB4">
        <w:rPr>
          <w:rFonts w:ascii="GHEA Grapalat" w:hAnsi="GHEA Grapalat"/>
          <w:b/>
          <w:sz w:val="22"/>
          <w:szCs w:val="22"/>
        </w:rPr>
        <w:t>2025-18</w:t>
      </w:r>
      <w:r w:rsidR="00511C79" w:rsidRPr="00521A49">
        <w:rPr>
          <w:rFonts w:ascii="GHEA Grapalat" w:hAnsi="GHEA Grapalat"/>
          <w:b/>
          <w:sz w:val="22"/>
          <w:szCs w:val="22"/>
        </w:rPr>
        <w:t>»</w:t>
      </w:r>
    </w:p>
    <w:p w14:paraId="59025E0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ADD93A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31770D9E"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F5241F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B952D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DAC8941"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6F1A597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0E6A4F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B543C7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14:paraId="39A0E17F"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6BF7A26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61EE88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ACBF822"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14:paraId="3DFB0FD0" w14:textId="77777777"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14:paraId="639A61C5"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34A5C02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55C935C3" w14:textId="77777777"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3207061" w14:textId="77777777"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E83FA5A" w14:textId="77777777"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1828229E"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56C4CBA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6C5D814"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EFF4E4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6A0F66"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36DD723B"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14:paraId="6874016C"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45676AB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14:paraId="2B75F08F"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69A5E03"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14:paraId="4B157E8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12A47217" w14:textId="77777777"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14:paraId="49B99CCB" w14:textId="77777777"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14:paraId="36374B33" w14:textId="77777777" w:rsidTr="00EE0A56">
        <w:trPr>
          <w:trHeight w:val="352"/>
        </w:trPr>
        <w:tc>
          <w:tcPr>
            <w:tcW w:w="10980" w:type="dxa"/>
            <w:gridSpan w:val="2"/>
            <w:noWrap/>
            <w:vAlign w:val="bottom"/>
          </w:tcPr>
          <w:p w14:paraId="70C0F9AD" w14:textId="77777777"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5188B92B" w14:textId="77777777" w:rsidTr="00EE0A56">
        <w:trPr>
          <w:trHeight w:val="352"/>
        </w:trPr>
        <w:tc>
          <w:tcPr>
            <w:tcW w:w="10980" w:type="dxa"/>
            <w:gridSpan w:val="2"/>
            <w:noWrap/>
            <w:vAlign w:val="bottom"/>
          </w:tcPr>
          <w:p w14:paraId="024CA5FE" w14:textId="77777777"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14:paraId="4D16B62D" w14:textId="77777777" w:rsidTr="00EE0A56">
        <w:trPr>
          <w:trHeight w:val="349"/>
        </w:trPr>
        <w:tc>
          <w:tcPr>
            <w:tcW w:w="10980" w:type="dxa"/>
            <w:gridSpan w:val="2"/>
            <w:noWrap/>
            <w:vAlign w:val="bottom"/>
          </w:tcPr>
          <w:p w14:paraId="053493CC" w14:textId="77777777"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6F2BBEA6" w14:textId="77777777" w:rsidTr="00EE0A56">
        <w:trPr>
          <w:trHeight w:val="345"/>
        </w:trPr>
        <w:tc>
          <w:tcPr>
            <w:tcW w:w="10980" w:type="dxa"/>
            <w:gridSpan w:val="2"/>
            <w:noWrap/>
            <w:vAlign w:val="bottom"/>
          </w:tcPr>
          <w:p w14:paraId="7B57B79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6D761E55" w14:textId="77777777" w:rsidTr="00EE0A56">
        <w:trPr>
          <w:trHeight w:val="361"/>
        </w:trPr>
        <w:tc>
          <w:tcPr>
            <w:tcW w:w="10980" w:type="dxa"/>
            <w:gridSpan w:val="2"/>
            <w:noWrap/>
            <w:vAlign w:val="bottom"/>
          </w:tcPr>
          <w:p w14:paraId="7C3DE48E"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4D2770B4" w14:textId="77777777" w:rsidTr="00EE0A56">
        <w:trPr>
          <w:trHeight w:val="433"/>
        </w:trPr>
        <w:tc>
          <w:tcPr>
            <w:tcW w:w="10980" w:type="dxa"/>
            <w:gridSpan w:val="2"/>
            <w:noWrap/>
            <w:vAlign w:val="bottom"/>
          </w:tcPr>
          <w:p w14:paraId="6776A1B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241E9941" w14:textId="77777777" w:rsidTr="00EE0A56">
        <w:trPr>
          <w:trHeight w:val="352"/>
        </w:trPr>
        <w:tc>
          <w:tcPr>
            <w:tcW w:w="10980" w:type="dxa"/>
            <w:gridSpan w:val="2"/>
            <w:noWrap/>
            <w:vAlign w:val="bottom"/>
          </w:tcPr>
          <w:p w14:paraId="7D1B8733"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2AD5E5E" w14:textId="77777777" w:rsidTr="00EE0A56">
        <w:trPr>
          <w:trHeight w:val="442"/>
        </w:trPr>
        <w:tc>
          <w:tcPr>
            <w:tcW w:w="10980" w:type="dxa"/>
            <w:gridSpan w:val="2"/>
            <w:noWrap/>
            <w:vAlign w:val="bottom"/>
          </w:tcPr>
          <w:p w14:paraId="44EA117A"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14:paraId="11C5F0DF" w14:textId="77777777" w:rsidTr="00EE0A56">
        <w:trPr>
          <w:trHeight w:val="352"/>
        </w:trPr>
        <w:tc>
          <w:tcPr>
            <w:tcW w:w="10980" w:type="dxa"/>
            <w:gridSpan w:val="2"/>
            <w:noWrap/>
            <w:vAlign w:val="bottom"/>
          </w:tcPr>
          <w:p w14:paraId="300A2F51"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14:paraId="7DD63613" w14:textId="77777777" w:rsidTr="00EE0A56">
        <w:trPr>
          <w:trHeight w:val="352"/>
        </w:trPr>
        <w:tc>
          <w:tcPr>
            <w:tcW w:w="10980" w:type="dxa"/>
            <w:gridSpan w:val="2"/>
            <w:noWrap/>
            <w:vAlign w:val="bottom"/>
          </w:tcPr>
          <w:p w14:paraId="71B6688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14:paraId="04D8326D" w14:textId="77777777" w:rsidTr="00EE0A56">
        <w:trPr>
          <w:trHeight w:val="343"/>
        </w:trPr>
        <w:tc>
          <w:tcPr>
            <w:tcW w:w="10980" w:type="dxa"/>
            <w:gridSpan w:val="2"/>
            <w:noWrap/>
            <w:vAlign w:val="bottom"/>
          </w:tcPr>
          <w:p w14:paraId="1DE5681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14:paraId="7A9E6876" w14:textId="77777777" w:rsidTr="00EE0A56">
        <w:trPr>
          <w:trHeight w:val="361"/>
        </w:trPr>
        <w:tc>
          <w:tcPr>
            <w:tcW w:w="10980" w:type="dxa"/>
            <w:gridSpan w:val="2"/>
            <w:noWrap/>
            <w:vAlign w:val="bottom"/>
          </w:tcPr>
          <w:p w14:paraId="751325C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14:paraId="545C7F07" w14:textId="77777777" w:rsidTr="00EE0A56">
        <w:trPr>
          <w:trHeight w:val="433"/>
        </w:trPr>
        <w:tc>
          <w:tcPr>
            <w:tcW w:w="10980" w:type="dxa"/>
            <w:gridSpan w:val="2"/>
            <w:noWrap/>
            <w:vAlign w:val="bottom"/>
          </w:tcPr>
          <w:p w14:paraId="2A1A7739"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466CA93F" w14:textId="77777777" w:rsidTr="00EE0A56">
        <w:trPr>
          <w:trHeight w:val="442"/>
        </w:trPr>
        <w:tc>
          <w:tcPr>
            <w:tcW w:w="10980" w:type="dxa"/>
            <w:gridSpan w:val="2"/>
            <w:noWrap/>
            <w:vAlign w:val="bottom"/>
          </w:tcPr>
          <w:p w14:paraId="7B8207A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5EF9A5B8" w14:textId="77777777" w:rsidTr="00EE0A56">
        <w:trPr>
          <w:trHeight w:val="442"/>
        </w:trPr>
        <w:tc>
          <w:tcPr>
            <w:tcW w:w="10980" w:type="dxa"/>
            <w:gridSpan w:val="2"/>
            <w:noWrap/>
            <w:vAlign w:val="bottom"/>
          </w:tcPr>
          <w:p w14:paraId="51A5C16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85AEA15" w14:textId="77777777" w:rsidTr="00EE0A56">
        <w:trPr>
          <w:trHeight w:val="442"/>
        </w:trPr>
        <w:tc>
          <w:tcPr>
            <w:tcW w:w="10980" w:type="dxa"/>
            <w:gridSpan w:val="2"/>
            <w:noWrap/>
            <w:vAlign w:val="bottom"/>
          </w:tcPr>
          <w:p w14:paraId="2A57761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097DEA33" w14:textId="77777777" w:rsidTr="00EE0A56">
        <w:trPr>
          <w:trHeight w:val="442"/>
        </w:trPr>
        <w:tc>
          <w:tcPr>
            <w:tcW w:w="10980" w:type="dxa"/>
            <w:gridSpan w:val="2"/>
            <w:noWrap/>
            <w:vAlign w:val="bottom"/>
          </w:tcPr>
          <w:p w14:paraId="52D326A2"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14:paraId="757BD167" w14:textId="77777777" w:rsidTr="00EE0A56">
        <w:trPr>
          <w:trHeight w:val="424"/>
        </w:trPr>
        <w:tc>
          <w:tcPr>
            <w:tcW w:w="10980" w:type="dxa"/>
            <w:gridSpan w:val="2"/>
            <w:noWrap/>
            <w:vAlign w:val="bottom"/>
          </w:tcPr>
          <w:p w14:paraId="3E8E55B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441AEA10" w14:textId="77777777" w:rsidTr="00EE0A56">
        <w:trPr>
          <w:trHeight w:val="704"/>
        </w:trPr>
        <w:tc>
          <w:tcPr>
            <w:tcW w:w="10980" w:type="dxa"/>
            <w:gridSpan w:val="2"/>
            <w:noWrap/>
            <w:vAlign w:val="bottom"/>
          </w:tcPr>
          <w:p w14:paraId="2A1D60E5"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20271E44" w14:textId="77777777" w:rsidTr="00EE0A56">
        <w:trPr>
          <w:trHeight w:val="704"/>
        </w:trPr>
        <w:tc>
          <w:tcPr>
            <w:tcW w:w="10980" w:type="dxa"/>
            <w:gridSpan w:val="2"/>
            <w:noWrap/>
            <w:vAlign w:val="bottom"/>
          </w:tcPr>
          <w:p w14:paraId="57923C7B" w14:textId="77777777"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AD3E82E" w14:textId="77777777" w:rsidTr="00EE0A56">
        <w:trPr>
          <w:trHeight w:val="2194"/>
        </w:trPr>
        <w:tc>
          <w:tcPr>
            <w:tcW w:w="5616" w:type="dxa"/>
            <w:noWrap/>
            <w:vAlign w:val="bottom"/>
          </w:tcPr>
          <w:p w14:paraId="17C0D98B" w14:textId="77777777"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5C665DDF" w14:textId="77777777" w:rsidR="00BE2572" w:rsidRPr="00521A49" w:rsidRDefault="00BE2572" w:rsidP="00962010">
            <w:pPr>
              <w:widowControl w:val="0"/>
              <w:spacing w:after="160"/>
              <w:rPr>
                <w:rFonts w:ascii="GHEA Grapalat" w:hAnsi="GHEA Grapalat" w:cs="Sylfaen"/>
              </w:rPr>
            </w:pPr>
          </w:p>
          <w:p w14:paraId="5E2C0C93" w14:textId="77777777"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14:paraId="5AEB5810" w14:textId="77777777" w:rsidR="00BE2572" w:rsidRPr="00521A49" w:rsidRDefault="00BE2572" w:rsidP="00962010">
            <w:pPr>
              <w:widowControl w:val="0"/>
              <w:spacing w:after="160"/>
              <w:rPr>
                <w:rFonts w:ascii="GHEA Grapalat" w:hAnsi="GHEA Grapalat" w:cs="Sylfaen"/>
              </w:rPr>
            </w:pPr>
          </w:p>
          <w:p w14:paraId="119E56E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02787D6A" w14:textId="77777777" w:rsidR="00BE2572" w:rsidRPr="00521A49" w:rsidRDefault="00BE2572" w:rsidP="00962010">
            <w:pPr>
              <w:widowControl w:val="0"/>
              <w:spacing w:after="160"/>
              <w:rPr>
                <w:rFonts w:ascii="GHEA Grapalat" w:hAnsi="GHEA Grapalat" w:cs="Sylfaen"/>
              </w:rPr>
            </w:pPr>
          </w:p>
          <w:p w14:paraId="63700666" w14:textId="77777777"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5BB26E6B" w14:textId="77777777" w:rsidR="00BE2572" w:rsidRPr="00521A49" w:rsidRDefault="00BE2572" w:rsidP="00962010">
            <w:pPr>
              <w:widowControl w:val="0"/>
              <w:spacing w:after="160"/>
              <w:rPr>
                <w:rFonts w:ascii="GHEA Grapalat" w:hAnsi="GHEA Grapalat" w:cs="Sylfaen"/>
              </w:rPr>
            </w:pPr>
          </w:p>
        </w:tc>
        <w:tc>
          <w:tcPr>
            <w:tcW w:w="5364" w:type="dxa"/>
            <w:noWrap/>
          </w:tcPr>
          <w:p w14:paraId="6742D6E9" w14:textId="77777777"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0A3B92E5" w14:textId="77777777" w:rsidR="00BE2572" w:rsidRPr="00521A49" w:rsidRDefault="00BE2572" w:rsidP="00962010">
            <w:pPr>
              <w:widowControl w:val="0"/>
              <w:spacing w:after="160"/>
              <w:rPr>
                <w:rFonts w:ascii="GHEA Grapalat" w:hAnsi="GHEA Grapalat" w:cs="Sylfaen"/>
              </w:rPr>
            </w:pPr>
          </w:p>
          <w:p w14:paraId="2A7F246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6AA42249" w14:textId="77777777" w:rsidR="00BE2572" w:rsidRPr="00521A49" w:rsidRDefault="00BE2572" w:rsidP="00962010">
            <w:pPr>
              <w:widowControl w:val="0"/>
              <w:spacing w:after="160"/>
              <w:jc w:val="right"/>
              <w:rPr>
                <w:rFonts w:ascii="GHEA Grapalat" w:hAnsi="GHEA Grapalat" w:cs="Tahoma"/>
              </w:rPr>
            </w:pPr>
          </w:p>
          <w:p w14:paraId="35C4446E"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4581F7BE" w14:textId="77777777" w:rsidR="00BE2572" w:rsidRPr="00521A49" w:rsidRDefault="00BE2572" w:rsidP="00962010">
            <w:pPr>
              <w:widowControl w:val="0"/>
              <w:spacing w:after="160"/>
              <w:rPr>
                <w:rFonts w:ascii="GHEA Grapalat" w:hAnsi="GHEA Grapalat" w:cs="Sylfaen"/>
              </w:rPr>
            </w:pPr>
          </w:p>
          <w:p w14:paraId="260A0E50" w14:textId="77777777"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607E8D72" w14:textId="77777777" w:rsidTr="00EE0A56">
        <w:trPr>
          <w:trHeight w:val="2194"/>
        </w:trPr>
        <w:tc>
          <w:tcPr>
            <w:tcW w:w="5616" w:type="dxa"/>
            <w:noWrap/>
            <w:vAlign w:val="bottom"/>
          </w:tcPr>
          <w:p w14:paraId="5E7F13BC"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4C250A35" w14:textId="77777777" w:rsidR="00BE2572" w:rsidRPr="00521A49" w:rsidRDefault="00BE2572" w:rsidP="00962010">
            <w:pPr>
              <w:widowControl w:val="0"/>
              <w:spacing w:after="160"/>
              <w:rPr>
                <w:rFonts w:ascii="GHEA Grapalat" w:hAnsi="GHEA Grapalat"/>
              </w:rPr>
            </w:pPr>
          </w:p>
          <w:p w14:paraId="44057735"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20BB11EF" w14:textId="77777777"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43ABC3F5" w14:textId="77777777" w:rsidR="00BE2572" w:rsidRPr="00521A49" w:rsidRDefault="00BE2572" w:rsidP="00962010">
            <w:pPr>
              <w:widowControl w:val="0"/>
              <w:spacing w:after="160"/>
              <w:rPr>
                <w:rFonts w:ascii="GHEA Grapalat" w:hAnsi="GHEA Grapalat" w:cs="Tahoma"/>
              </w:rPr>
            </w:pPr>
          </w:p>
          <w:p w14:paraId="2F896872" w14:textId="77777777" w:rsidR="00BE2572" w:rsidRPr="00521A49" w:rsidRDefault="00BE2572" w:rsidP="00962010">
            <w:pPr>
              <w:widowControl w:val="0"/>
              <w:spacing w:after="160"/>
              <w:rPr>
                <w:rFonts w:ascii="GHEA Grapalat" w:hAnsi="GHEA Grapalat" w:cs="Arial"/>
              </w:rPr>
            </w:pPr>
          </w:p>
        </w:tc>
        <w:tc>
          <w:tcPr>
            <w:tcW w:w="5364" w:type="dxa"/>
            <w:noWrap/>
          </w:tcPr>
          <w:p w14:paraId="45789A1B"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EBCDC98" w14:textId="77777777" w:rsidR="00BE2572" w:rsidRPr="00521A49" w:rsidRDefault="00BE2572" w:rsidP="00962010">
            <w:pPr>
              <w:widowControl w:val="0"/>
              <w:spacing w:after="160"/>
              <w:rPr>
                <w:rFonts w:ascii="GHEA Grapalat" w:hAnsi="GHEA Grapalat" w:cs="Tahoma"/>
              </w:rPr>
            </w:pPr>
          </w:p>
          <w:p w14:paraId="6E678470"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1450B8FF" w14:textId="77777777"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7D5CF4C" w14:textId="77777777" w:rsidR="00BE2572" w:rsidRPr="00521A49" w:rsidRDefault="00BE2572" w:rsidP="00962010">
            <w:pPr>
              <w:widowControl w:val="0"/>
              <w:spacing w:after="160"/>
              <w:rPr>
                <w:rFonts w:ascii="GHEA Grapalat" w:hAnsi="GHEA Grapalat" w:cs="Arial"/>
              </w:rPr>
            </w:pPr>
          </w:p>
        </w:tc>
      </w:tr>
      <w:tr w:rsidR="00B138F3" w:rsidRPr="00521A49" w14:paraId="462D4FE9" w14:textId="77777777" w:rsidTr="00EE0A56">
        <w:trPr>
          <w:trHeight w:val="2194"/>
        </w:trPr>
        <w:tc>
          <w:tcPr>
            <w:tcW w:w="5616" w:type="dxa"/>
            <w:noWrap/>
            <w:vAlign w:val="bottom"/>
          </w:tcPr>
          <w:p w14:paraId="72052B8C" w14:textId="77777777"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4B649198" w14:textId="77777777" w:rsidR="00BE2572" w:rsidRPr="00521A49" w:rsidRDefault="00BE2572" w:rsidP="00962010">
            <w:pPr>
              <w:widowControl w:val="0"/>
              <w:spacing w:after="160"/>
              <w:rPr>
                <w:rFonts w:ascii="GHEA Grapalat" w:hAnsi="GHEA Grapalat" w:cs="Sylfaen"/>
              </w:rPr>
            </w:pPr>
          </w:p>
          <w:p w14:paraId="6C32583F" w14:textId="77777777"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62705588" w14:textId="77777777"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0A8E2AEF" w14:textId="77777777" w:rsidR="00BE2572" w:rsidRPr="00521A49" w:rsidRDefault="00BE2572" w:rsidP="00962010">
            <w:pPr>
              <w:widowControl w:val="0"/>
              <w:spacing w:after="160"/>
              <w:rPr>
                <w:rFonts w:ascii="GHEA Grapalat" w:hAnsi="GHEA Grapalat"/>
              </w:rPr>
            </w:pPr>
          </w:p>
          <w:p w14:paraId="0B11D537"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35F6892" w14:textId="77777777" w:rsidR="00BE2572" w:rsidRPr="00521A49" w:rsidRDefault="00BE2572" w:rsidP="00962010">
      <w:pPr>
        <w:widowControl w:val="0"/>
        <w:spacing w:after="160"/>
        <w:jc w:val="center"/>
        <w:rPr>
          <w:rFonts w:ascii="GHEA Grapalat" w:hAnsi="GHEA Grapalat" w:cs="Sylfaen"/>
        </w:rPr>
      </w:pPr>
    </w:p>
    <w:p w14:paraId="0E3B9B75" w14:textId="77777777"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C798FE" w14:textId="77777777" w:rsidR="00BE2572" w:rsidRPr="00521A49" w:rsidRDefault="00BE2572" w:rsidP="00962010">
      <w:pPr>
        <w:rPr>
          <w:rFonts w:ascii="GHEA Grapalat" w:hAnsi="GHEA Grapalat" w:cs="Sylfaen"/>
        </w:rPr>
      </w:pPr>
      <w:r w:rsidRPr="00521A49">
        <w:rPr>
          <w:rFonts w:ascii="GHEA Grapalat" w:hAnsi="GHEA Grapalat" w:cs="Sylfaen"/>
        </w:rPr>
        <w:br w:type="page"/>
      </w:r>
    </w:p>
    <w:p w14:paraId="474518AC" w14:textId="77777777"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2CFB92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054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1346A06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78514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6774D2E1"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CAE7A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0E2559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9EBD07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14:paraId="76A99622"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2F190E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685200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6528F0F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329D2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12C441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0E23047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706FD087"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0C9FAFD3"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173C21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B120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1C2E2B8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47F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CF71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4E05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2BB55B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DB9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074BCD2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209C1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5F40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AEBDD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D6D07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DCC9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601F326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7DD2F9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77D1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EAA426C"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4C324F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3B98FC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9D4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46102883"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4EF094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439A8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98CB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70AC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32E8B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134C8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3A6C4A0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6117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FA0B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5508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D89A7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FBA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F8D6CE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F98DC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02A3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24164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BBD2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B0375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C5E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7AF41A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1B3BF5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093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61F1CF9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4B6FC8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D74C7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AE1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256CA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996F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677A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56A10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17145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096EB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245D3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021847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876B2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CB6FB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12E2277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90FDC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D5B0D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F8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722A0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6780A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BAF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07E9F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A67E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5934ED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1C89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5A48A9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099E99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2F1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1911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DAE0C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2D879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B91B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459206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E0D617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9C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B8EFE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206FA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315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80BD2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89CC7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F59B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9427D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6D0C4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618B8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367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5372AC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15BC8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353C9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A6369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12C4771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28D638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7FF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F7E764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18B212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83E64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C2711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E8BE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1FEEA8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224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D8F41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BDD68E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0DA4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6CD3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6B0B7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750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65A95B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2EC4D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41E5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0004DA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DD32F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4A32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19A48A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55CD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AEB44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F463CC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496F21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21A983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15F92" w14:textId="77777777"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104C2E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14:paraId="559BAD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4FA02B"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19C05F06"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14:paraId="040A350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6A060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14:paraId="7DEC82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CDC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14EB6C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C6CD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B846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482E7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3CEC46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54A93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43E61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606B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0F12453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F55B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A740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ED31B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53C44C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2CB8AF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3AB7F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327D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3412DD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BBDE0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205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BDB6C2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0BD0F906"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6AEE216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4C83B4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5B72AD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45179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16A6304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95FCE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13710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5E4B8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281DF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7B8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7AF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5F9ED3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B3745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3B8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25A05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8D5DA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644F0D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215CEE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8CC0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30C2C8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9EE8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4DF3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B9383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396CC" w14:textId="77777777" w:rsidR="00BE2572" w:rsidRPr="00521A49" w:rsidRDefault="00BE2572" w:rsidP="00962010">
            <w:pPr>
              <w:widowControl w:val="0"/>
              <w:spacing w:after="120"/>
              <w:jc w:val="center"/>
              <w:rPr>
                <w:rFonts w:ascii="GHEA Grapalat" w:hAnsi="GHEA Grapalat"/>
              </w:rPr>
            </w:pPr>
          </w:p>
        </w:tc>
      </w:tr>
      <w:tr w:rsidR="00B138F3" w:rsidRPr="00521A49" w14:paraId="3EEDE2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3459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44E751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0EF718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28D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A50A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4175A3E" w14:textId="77777777" w:rsidR="00BE2572" w:rsidRPr="00521A49" w:rsidRDefault="00BE2572" w:rsidP="00962010">
            <w:pPr>
              <w:widowControl w:val="0"/>
              <w:spacing w:after="120"/>
              <w:jc w:val="center"/>
              <w:rPr>
                <w:rFonts w:ascii="GHEA Grapalat" w:hAnsi="GHEA Grapalat"/>
              </w:rPr>
            </w:pPr>
          </w:p>
        </w:tc>
      </w:tr>
      <w:tr w:rsidR="00B138F3" w:rsidRPr="00521A49" w14:paraId="5D33EA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1FCA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2999C4D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21C4E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98A8B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316D4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E960D0" w14:textId="77777777" w:rsidR="00BE2572" w:rsidRPr="00521A49" w:rsidRDefault="00BE2572" w:rsidP="00962010">
            <w:pPr>
              <w:widowControl w:val="0"/>
              <w:spacing w:after="120"/>
              <w:jc w:val="center"/>
              <w:rPr>
                <w:rFonts w:ascii="GHEA Grapalat" w:hAnsi="GHEA Grapalat"/>
              </w:rPr>
            </w:pPr>
          </w:p>
        </w:tc>
      </w:tr>
      <w:tr w:rsidR="00B138F3" w:rsidRPr="00521A49" w14:paraId="046667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B229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6CF102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4FADBF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D68F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043F9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B45D26" w14:textId="77777777" w:rsidR="00BE2572" w:rsidRPr="00521A49" w:rsidRDefault="00BE2572" w:rsidP="00962010">
            <w:pPr>
              <w:widowControl w:val="0"/>
              <w:spacing w:after="120"/>
              <w:jc w:val="center"/>
              <w:rPr>
                <w:rFonts w:ascii="GHEA Grapalat" w:hAnsi="GHEA Grapalat"/>
              </w:rPr>
            </w:pPr>
          </w:p>
        </w:tc>
      </w:tr>
      <w:tr w:rsidR="00B138F3" w:rsidRPr="00521A49" w14:paraId="7A9452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D3E2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30977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714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D8E81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E4D4F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F33064" w14:textId="77777777" w:rsidR="00BE2572" w:rsidRPr="00521A49" w:rsidRDefault="00BE2572" w:rsidP="00962010">
            <w:pPr>
              <w:widowControl w:val="0"/>
              <w:spacing w:after="120"/>
              <w:jc w:val="center"/>
              <w:rPr>
                <w:rFonts w:ascii="GHEA Grapalat" w:hAnsi="GHEA Grapalat"/>
              </w:rPr>
            </w:pPr>
          </w:p>
        </w:tc>
      </w:tr>
      <w:tr w:rsidR="00FF3DE9" w:rsidRPr="00521A49" w14:paraId="61E704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4B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2D11777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2064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FAFCD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1664746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D203C3" w14:textId="77777777" w:rsidR="00BE2572" w:rsidRPr="00521A49" w:rsidRDefault="00BE2572" w:rsidP="00962010">
            <w:pPr>
              <w:widowControl w:val="0"/>
              <w:spacing w:after="120"/>
              <w:jc w:val="center"/>
              <w:rPr>
                <w:rFonts w:ascii="GHEA Grapalat" w:hAnsi="GHEA Grapalat"/>
              </w:rPr>
            </w:pPr>
          </w:p>
        </w:tc>
      </w:tr>
    </w:tbl>
    <w:p w14:paraId="76ADA9A3" w14:textId="77777777" w:rsidR="00BE2572" w:rsidRPr="00521A49" w:rsidRDefault="00BE2572" w:rsidP="00962010">
      <w:pPr>
        <w:widowControl w:val="0"/>
        <w:spacing w:after="160"/>
        <w:ind w:left="567" w:right="565"/>
        <w:jc w:val="center"/>
        <w:rPr>
          <w:rFonts w:ascii="GHEA Grapalat" w:hAnsi="GHEA Grapalat"/>
          <w:b/>
        </w:rPr>
      </w:pPr>
    </w:p>
    <w:p w14:paraId="7F51D064" w14:textId="77777777" w:rsidR="00BE2572" w:rsidRPr="00521A49" w:rsidRDefault="00BE2572" w:rsidP="00962010">
      <w:pPr>
        <w:widowControl w:val="0"/>
        <w:spacing w:after="160"/>
        <w:ind w:left="567" w:right="565"/>
        <w:jc w:val="center"/>
        <w:rPr>
          <w:rFonts w:ascii="GHEA Grapalat" w:hAnsi="GHEA Grapalat"/>
          <w:b/>
        </w:rPr>
      </w:pPr>
    </w:p>
    <w:p w14:paraId="00B4880A" w14:textId="77777777" w:rsidR="00BE2572" w:rsidRPr="00521A49" w:rsidRDefault="00BE2572" w:rsidP="00962010">
      <w:pPr>
        <w:widowControl w:val="0"/>
        <w:spacing w:after="160"/>
        <w:ind w:left="567" w:right="565"/>
        <w:jc w:val="center"/>
        <w:rPr>
          <w:rFonts w:ascii="GHEA Grapalat" w:hAnsi="GHEA Grapalat"/>
          <w:b/>
        </w:rPr>
      </w:pPr>
    </w:p>
    <w:p w14:paraId="28D396EA" w14:textId="77777777" w:rsidR="00BE2572" w:rsidRPr="00521A49" w:rsidRDefault="00BE2572" w:rsidP="00962010">
      <w:pPr>
        <w:widowControl w:val="0"/>
        <w:spacing w:after="160"/>
        <w:ind w:left="567" w:right="565"/>
        <w:jc w:val="center"/>
        <w:rPr>
          <w:rFonts w:ascii="GHEA Grapalat" w:hAnsi="GHEA Grapalat"/>
          <w:b/>
        </w:rPr>
      </w:pPr>
    </w:p>
    <w:p w14:paraId="58515A16" w14:textId="77777777" w:rsidR="00BE2572" w:rsidRPr="00521A49" w:rsidRDefault="00BE2572" w:rsidP="00962010">
      <w:pPr>
        <w:widowControl w:val="0"/>
        <w:spacing w:after="160"/>
        <w:ind w:left="567" w:right="565"/>
        <w:jc w:val="center"/>
        <w:rPr>
          <w:rFonts w:ascii="GHEA Grapalat" w:hAnsi="GHEA Grapalat"/>
          <w:b/>
        </w:rPr>
      </w:pPr>
    </w:p>
    <w:p w14:paraId="43F9E37C" w14:textId="77777777" w:rsidR="00BE2572" w:rsidRPr="00521A49" w:rsidRDefault="00BE2572" w:rsidP="00962010">
      <w:pPr>
        <w:widowControl w:val="0"/>
        <w:spacing w:after="160"/>
        <w:ind w:left="567" w:right="565"/>
        <w:jc w:val="center"/>
        <w:rPr>
          <w:rFonts w:ascii="GHEA Grapalat" w:hAnsi="GHEA Grapalat"/>
          <w:b/>
        </w:rPr>
      </w:pPr>
    </w:p>
    <w:p w14:paraId="6498D3FA" w14:textId="77777777" w:rsidR="00BE2572" w:rsidRPr="00521A49" w:rsidRDefault="00BE2572" w:rsidP="00962010">
      <w:pPr>
        <w:widowControl w:val="0"/>
        <w:spacing w:after="160"/>
        <w:ind w:left="567" w:right="565"/>
        <w:jc w:val="center"/>
        <w:rPr>
          <w:rFonts w:ascii="GHEA Grapalat" w:hAnsi="GHEA Grapalat"/>
          <w:b/>
        </w:rPr>
      </w:pPr>
    </w:p>
    <w:p w14:paraId="5609060B" w14:textId="77777777" w:rsidR="00BE2572" w:rsidRPr="00521A49" w:rsidRDefault="00BE2572" w:rsidP="00962010">
      <w:pPr>
        <w:widowControl w:val="0"/>
        <w:spacing w:after="160"/>
        <w:ind w:left="567" w:right="565"/>
        <w:jc w:val="center"/>
        <w:rPr>
          <w:rFonts w:ascii="GHEA Grapalat" w:hAnsi="GHEA Grapalat"/>
          <w:b/>
        </w:rPr>
      </w:pPr>
    </w:p>
    <w:p w14:paraId="3339C73D" w14:textId="77777777" w:rsidR="00BE2572" w:rsidRPr="00521A49" w:rsidRDefault="00BE2572" w:rsidP="00962010">
      <w:pPr>
        <w:widowControl w:val="0"/>
        <w:spacing w:after="160"/>
        <w:ind w:left="567" w:right="565"/>
        <w:jc w:val="center"/>
        <w:rPr>
          <w:rFonts w:ascii="GHEA Grapalat" w:hAnsi="GHEA Grapalat"/>
          <w:b/>
        </w:rPr>
      </w:pPr>
    </w:p>
    <w:p w14:paraId="4A9D3092" w14:textId="77777777" w:rsidR="00BE2572" w:rsidRPr="00521A49" w:rsidRDefault="00BE2572" w:rsidP="00962010">
      <w:pPr>
        <w:widowControl w:val="0"/>
        <w:spacing w:after="160"/>
        <w:ind w:left="567" w:right="565"/>
        <w:jc w:val="center"/>
        <w:rPr>
          <w:rFonts w:ascii="GHEA Grapalat" w:hAnsi="GHEA Grapalat"/>
          <w:b/>
        </w:rPr>
      </w:pPr>
    </w:p>
    <w:p w14:paraId="0B5D40D6" w14:textId="77777777"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14:paraId="138D0585" w14:textId="77777777" w:rsidR="00071D1C" w:rsidRPr="00521A49" w:rsidRDefault="00B2572B" w:rsidP="00083199">
      <w:pPr>
        <w:pStyle w:val="BodyTextIndent3"/>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14:paraId="24198680" w14:textId="77777777" w:rsidR="000C2280" w:rsidRPr="00521A49" w:rsidRDefault="00071D1C" w:rsidP="00083199">
      <w:pPr>
        <w:pStyle w:val="BodyTextIndent3"/>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r w:rsidR="000C2280" w:rsidRPr="00521A49">
        <w:rPr>
          <w:rFonts w:ascii="GHEA Grapalat" w:hAnsi="GHEA Grapalat"/>
          <w:b/>
          <w:sz w:val="22"/>
          <w:szCs w:val="22"/>
        </w:rPr>
        <w:t>к</w:t>
      </w:r>
      <w:proofErr w:type="spellEnd"/>
      <w:r w:rsidR="000C2280" w:rsidRPr="00521A49">
        <w:rPr>
          <w:rFonts w:ascii="GHEA Grapalat" w:hAnsi="GHEA Grapalat"/>
          <w:b/>
          <w:sz w:val="22"/>
          <w:szCs w:val="22"/>
        </w:rPr>
        <w:t xml:space="preserve"> Приглашению на запрос котировок </w:t>
      </w:r>
    </w:p>
    <w:p w14:paraId="0249A569" w14:textId="759CAA2B"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533D71">
        <w:rPr>
          <w:rFonts w:ascii="GHEA Grapalat" w:hAnsi="GHEA Grapalat"/>
          <w:b/>
          <w:sz w:val="22"/>
          <w:szCs w:val="22"/>
        </w:rPr>
        <w:t>GHAPDzB-HVKAK-</w:t>
      </w:r>
      <w:r w:rsidR="00262EB4">
        <w:rPr>
          <w:rFonts w:ascii="GHEA Grapalat" w:hAnsi="GHEA Grapalat"/>
          <w:b/>
          <w:sz w:val="22"/>
          <w:szCs w:val="22"/>
        </w:rPr>
        <w:t>2025-18</w:t>
      </w:r>
      <w:r w:rsidRPr="00521A49">
        <w:rPr>
          <w:rFonts w:ascii="GHEA Grapalat" w:hAnsi="GHEA Grapalat"/>
          <w:b/>
          <w:sz w:val="22"/>
          <w:szCs w:val="22"/>
        </w:rPr>
        <w:t>»</w:t>
      </w:r>
    </w:p>
    <w:p w14:paraId="5E5B5681" w14:textId="77777777" w:rsidR="00071D1C" w:rsidRPr="00521A49" w:rsidRDefault="00071D1C" w:rsidP="00962010">
      <w:pPr>
        <w:pStyle w:val="BodyTextIndent3"/>
        <w:widowControl w:val="0"/>
        <w:spacing w:after="160" w:line="240" w:lineRule="auto"/>
        <w:jc w:val="right"/>
        <w:rPr>
          <w:rFonts w:ascii="GHEA Grapalat" w:hAnsi="GHEA Grapalat" w:cs="Sylfaen"/>
          <w:b/>
          <w:sz w:val="24"/>
          <w:szCs w:val="24"/>
        </w:rPr>
      </w:pPr>
    </w:p>
    <w:p w14:paraId="711276E4" w14:textId="77777777" w:rsidR="008D352C" w:rsidRPr="00521A49" w:rsidRDefault="008D352C" w:rsidP="00962010">
      <w:pPr>
        <w:widowControl w:val="0"/>
        <w:spacing w:after="160"/>
        <w:ind w:left="-142" w:firstLine="142"/>
        <w:jc w:val="center"/>
        <w:rPr>
          <w:rFonts w:ascii="GHEA Grapalat" w:hAnsi="GHEA Grapalat"/>
          <w:i/>
        </w:rPr>
      </w:pPr>
    </w:p>
    <w:p w14:paraId="6C680C7A" w14:textId="77777777"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14:paraId="6EB383B4" w14:textId="77777777"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14:paraId="77D07311" w14:textId="77777777"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14:paraId="12DB5BEC" w14:textId="77777777" w:rsidR="00071D1C" w:rsidRPr="00521A49" w:rsidRDefault="00071D1C" w:rsidP="0096201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14:paraId="38CEC580" w14:textId="77777777" w:rsidTr="00F15CED">
        <w:tc>
          <w:tcPr>
            <w:tcW w:w="4643" w:type="dxa"/>
          </w:tcPr>
          <w:p w14:paraId="0462333F" w14:textId="77777777"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14:paraId="4654A871" w14:textId="77777777"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14:paraId="6F7BA028" w14:textId="77777777"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14:paraId="74BC0481" w14:textId="77777777"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Emphasis"/>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14:paraId="6C05D14E" w14:textId="77777777" w:rsidR="00071D1C" w:rsidRPr="00521A49" w:rsidRDefault="00071D1C" w:rsidP="004F1E7A">
      <w:pPr>
        <w:widowControl w:val="0"/>
        <w:ind w:firstLine="709"/>
        <w:contextualSpacing/>
        <w:jc w:val="both"/>
        <w:rPr>
          <w:rFonts w:ascii="GHEA Grapalat" w:hAnsi="GHEA Grapalat"/>
          <w:b/>
        </w:rPr>
      </w:pPr>
    </w:p>
    <w:p w14:paraId="363B94B3" w14:textId="77777777"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14:paraId="26C45824"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57630FF" w14:textId="77777777" w:rsidR="00071D1C" w:rsidRPr="00521A49" w:rsidRDefault="00071D1C" w:rsidP="004F1E7A">
      <w:pPr>
        <w:widowControl w:val="0"/>
        <w:ind w:firstLine="709"/>
        <w:contextualSpacing/>
        <w:jc w:val="both"/>
        <w:rPr>
          <w:rFonts w:ascii="GHEA Grapalat" w:hAnsi="GHEA Grapalat" w:cs="Times Armenian"/>
        </w:rPr>
      </w:pPr>
    </w:p>
    <w:p w14:paraId="32429143"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14:paraId="3ECB7D06"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14:paraId="1F88262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r w:rsidRPr="00521A49">
        <w:rPr>
          <w:rFonts w:ascii="GHEA Grapalat" w:hAnsi="GHEA Grapalat"/>
        </w:rPr>
        <w:t>дней</w:t>
      </w:r>
      <w:proofErr w:type="spellEnd"/>
      <w:r w:rsidRPr="00521A49">
        <w:rPr>
          <w:rFonts w:ascii="GHEA Grapalat" w:hAnsi="GHEA Grapalat"/>
        </w:rPr>
        <w:t>.</w:t>
      </w:r>
    </w:p>
    <w:p w14:paraId="452D3B67"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4CBAF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14:paraId="61AD08F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63ED6E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14:paraId="73C76BE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14:paraId="448467A5"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14:paraId="26890B3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2803ADB"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14:paraId="3C5EE9C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14:paraId="203A773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14:paraId="7DFD4F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14:paraId="79D08084" w14:textId="77777777"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EDF53B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89AA45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FA04F5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14:paraId="140F8D80"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14:paraId="33B42E62"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14:paraId="226439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14:paraId="79EB6ED7"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14:paraId="580837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14:paraId="4E32CF7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E4D171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E7B9C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731CD34" w14:textId="77777777"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C9A00A8" w14:textId="77777777"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14:paraId="7B1812C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595761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1E159A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D394611" w14:textId="77777777"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14:paraId="0941D15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14:paraId="3D07F3C8"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14:paraId="752013F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14:paraId="6AAA386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14:paraId="1F41B8A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14:paraId="3756C4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6ACF7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14:paraId="048F7C8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FA82A39"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14:paraId="4168798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14:paraId="600A884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F1A1483" w14:textId="77777777"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6919278"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14:paraId="49ACFE3A"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FootnoteReference"/>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0CA1E1FF" w14:textId="77777777"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14:paraId="3967AED5" w14:textId="77777777"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14:paraId="59AAE7E3" w14:textId="77777777"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14:paraId="0C8EC663" w14:textId="77777777" w:rsidR="00071D1C" w:rsidRPr="00521A49" w:rsidRDefault="00071D1C" w:rsidP="004F1E7A">
      <w:pPr>
        <w:widowControl w:val="0"/>
        <w:ind w:firstLine="720"/>
        <w:contextualSpacing/>
        <w:jc w:val="both"/>
        <w:rPr>
          <w:rFonts w:ascii="GHEA Grapalat" w:hAnsi="GHEA Grapalat" w:cs="Sylfaen"/>
          <w:i/>
          <w:u w:val="single"/>
          <w:lang w:val="hy-AM"/>
        </w:rPr>
      </w:pPr>
    </w:p>
    <w:p w14:paraId="5C5D6C0D"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14:paraId="07070F62" w14:textId="12354714" w:rsidR="00071D1C" w:rsidRPr="00DA609D"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Продавец гарантирует соответствие качества поставленного товара требованиям </w:t>
      </w:r>
      <w:r w:rsidRPr="00521A49">
        <w:rPr>
          <w:rFonts w:ascii="GHEA Grapalat" w:hAnsi="GHEA Grapalat"/>
        </w:rPr>
        <w:lastRenderedPageBreak/>
        <w:t>государственного стандарта.</w:t>
      </w:r>
      <w:r w:rsidR="00DA609D">
        <w:rPr>
          <w:rFonts w:ascii="GHEA Grapalat" w:hAnsi="GHEA Grapalat"/>
        </w:rPr>
        <w:t xml:space="preserve"> </w:t>
      </w:r>
      <w:r w:rsidR="00DA609D" w:rsidRPr="00DA609D">
        <w:rPr>
          <w:rFonts w:ascii="GHEA Grapalat" w:hAnsi="GHEA Grapalat"/>
        </w:rPr>
        <w:t>Продавец также предоставляет покупателю гарантийное письмо или сертификат соответствия от производителя товара или его представителя.</w:t>
      </w:r>
    </w:p>
    <w:p w14:paraId="34E5E237" w14:textId="77777777"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14:paraId="722439FC" w14:textId="77777777"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14:paraId="72D168DD" w14:textId="77777777"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14:paraId="66B0CAE9"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7654AC0"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14:paraId="73F1761F"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14:paraId="114D8351" w14:textId="77777777"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5B37E3C" w14:textId="77777777"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1FEAC66" w14:textId="77777777" w:rsidR="00BE5F44" w:rsidRPr="00521A49" w:rsidRDefault="00BE5F44" w:rsidP="004F1E7A">
      <w:pPr>
        <w:widowControl w:val="0"/>
        <w:tabs>
          <w:tab w:val="left" w:pos="1134"/>
        </w:tabs>
        <w:ind w:firstLine="567"/>
        <w:contextualSpacing/>
        <w:jc w:val="both"/>
        <w:rPr>
          <w:rFonts w:ascii="GHEA Grapalat" w:hAnsi="GHEA Grapalat"/>
        </w:rPr>
      </w:pPr>
    </w:p>
    <w:p w14:paraId="12288E6A" w14:textId="77777777"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14:paraId="38EC2551"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6605FBA"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A455177"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0531579"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6E6BBB97"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6087AA1"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E55462E" w14:textId="77777777"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14:paraId="28724ECB" w14:textId="77777777" w:rsidR="00D52566" w:rsidRPr="00521A49" w:rsidRDefault="00D52566" w:rsidP="004F1E7A">
      <w:pPr>
        <w:contextualSpacing/>
        <w:rPr>
          <w:rFonts w:ascii="GHEA Grapalat" w:hAnsi="GHEA Grapalat"/>
          <w:lang w:val="hy-AM"/>
        </w:rPr>
      </w:pPr>
    </w:p>
    <w:p w14:paraId="444593CB" w14:textId="77777777"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14:paraId="3C43A89D" w14:textId="77777777"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AA86F06" w14:textId="77777777" w:rsidR="0094684E" w:rsidRPr="00521A49" w:rsidRDefault="0094684E" w:rsidP="004F1E7A">
      <w:pPr>
        <w:widowControl w:val="0"/>
        <w:contextualSpacing/>
        <w:jc w:val="center"/>
        <w:rPr>
          <w:rFonts w:ascii="GHEA Grapalat" w:hAnsi="GHEA Grapalat"/>
          <w:lang w:val="hy-AM"/>
        </w:rPr>
      </w:pPr>
    </w:p>
    <w:p w14:paraId="7AB7E070"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14:paraId="7B2A2FC8"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C77F8AE"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14:paraId="418BE9C7"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2F944478"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14:paraId="66138CE1"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14:paraId="1710730D" w14:textId="77777777"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D1A6EFF" w14:textId="77777777"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A210C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14:paraId="50D9DE7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14:paraId="51377A3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w:t>
      </w:r>
      <w:r w:rsidRPr="00521A49">
        <w:rPr>
          <w:rFonts w:ascii="GHEA Grapalat" w:hAnsi="GHEA Grapalat"/>
        </w:rPr>
        <w:lastRenderedPageBreak/>
        <w:t>являющегося его стороной лица в течение пяти рабочих дней со дня внесения изменения</w:t>
      </w:r>
      <w:r w:rsidR="008D68DB" w:rsidRPr="00521A49">
        <w:rPr>
          <w:rStyle w:val="FootnoteReference"/>
          <w:rFonts w:ascii="GHEA Grapalat" w:hAnsi="GHEA Grapalat"/>
        </w:rPr>
        <w:footnoteReference w:customMarkFollows="1" w:id="7"/>
        <w:t>22</w:t>
      </w:r>
      <w:r w:rsidRPr="00521A49">
        <w:rPr>
          <w:rFonts w:ascii="GHEA Grapalat" w:hAnsi="GHEA Grapalat"/>
        </w:rPr>
        <w:t>.</w:t>
      </w:r>
    </w:p>
    <w:p w14:paraId="5857FEF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FootnoteReference"/>
          <w:rFonts w:ascii="GHEA Grapalat" w:hAnsi="GHEA Grapalat"/>
        </w:rPr>
        <w:footnoteReference w:customMarkFollows="1" w:id="8"/>
        <w:t>23</w:t>
      </w:r>
      <w:r w:rsidRPr="00521A49">
        <w:rPr>
          <w:rFonts w:ascii="GHEA Grapalat" w:hAnsi="GHEA Grapalat"/>
        </w:rPr>
        <w:t>.</w:t>
      </w:r>
    </w:p>
    <w:p w14:paraId="42DD676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r w:rsidR="005A3009" w:rsidRPr="00521A49">
        <w:rPr>
          <w:rFonts w:ascii="GHEA Grapalat" w:hAnsi="GHEA Grapalat"/>
        </w:rPr>
        <w:t>,а</w:t>
      </w:r>
      <w:proofErr w:type="spell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2D3D4AC"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53929B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14:paraId="3A6684F5" w14:textId="77233620" w:rsidR="00071D1C"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14:paraId="672F086F" w14:textId="77777777" w:rsidR="00FD3272" w:rsidRPr="00FB29E1" w:rsidRDefault="00FD3272" w:rsidP="00FD3272">
      <w:pPr>
        <w:widowControl w:val="0"/>
        <w:tabs>
          <w:tab w:val="left" w:pos="1276"/>
        </w:tabs>
        <w:spacing w:after="160"/>
        <w:ind w:firstLine="567"/>
        <w:jc w:val="both"/>
        <w:rPr>
          <w:rFonts w:ascii="GHEA Grapalat" w:hAnsi="GHEA Grapalat"/>
          <w:spacing w:val="-6"/>
        </w:rPr>
      </w:pPr>
      <w:r w:rsidRPr="004F57DE">
        <w:rPr>
          <w:rFonts w:ascii="GHEA Grapalat" w:hAnsi="GHEA Grapalat"/>
          <w:spacing w:val="-6"/>
        </w:rPr>
        <w:t xml:space="preserve">8.12.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w:t>
      </w:r>
      <w:r w:rsidRPr="004F57DE">
        <w:rPr>
          <w:rFonts w:ascii="GHEA Grapalat" w:hAnsi="GHEA Grapalat"/>
          <w:spacing w:val="-6"/>
        </w:rPr>
        <w:lastRenderedPageBreak/>
        <w:t>штрафов и пеней Продавцу с суммами, подлежащими уплате, независимо от того, было ли уступлено требование. При этом, в случае получения письменного уведомления об уступке требования на основании договора факторинга (Приложение N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14:paraId="0A0773D6" w14:textId="5E524A0C"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FD3272">
        <w:rPr>
          <w:rFonts w:ascii="GHEA Grapalat" w:hAnsi="GHEA Grapalat"/>
        </w:rPr>
        <w:t>3</w:t>
      </w:r>
      <w:r w:rsidR="009D71F8" w:rsidRPr="00521A49">
        <w:rPr>
          <w:rFonts w:ascii="GHEA Grapalat" w:hAnsi="GHEA Grapalat"/>
        </w:rPr>
        <w:t>.</w:t>
      </w:r>
      <w:r w:rsidR="009D71F8" w:rsidRPr="00521A49">
        <w:rPr>
          <w:rFonts w:ascii="GHEA Grapalat" w:hAnsi="GHEA Grapalat"/>
        </w:rPr>
        <w:tab/>
      </w:r>
      <w:r w:rsidRPr="00521A49">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5AF3A17F" w14:textId="267A887C"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FD3272">
        <w:rPr>
          <w:rFonts w:ascii="GHEA Grapalat" w:hAnsi="GHEA Grapalat"/>
        </w:rPr>
        <w:t>4</w:t>
      </w:r>
      <w:r w:rsidR="005B2A24" w:rsidRPr="00521A49">
        <w:rPr>
          <w:rFonts w:ascii="GHEA Grapalat" w:hAnsi="GHEA Grapalat"/>
        </w:rPr>
        <w:t>.</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w:t>
      </w:r>
      <w:r w:rsidR="00836526" w:rsidRPr="00E96ECD">
        <w:rPr>
          <w:rFonts w:ascii="GHEA Grapalat" w:hAnsi="GHEA Grapalat"/>
        </w:rPr>
        <w:t>,</w:t>
      </w:r>
      <w:r w:rsidRPr="00521A49">
        <w:rPr>
          <w:rFonts w:ascii="GHEA Grapalat" w:hAnsi="GHEA Grapalat"/>
        </w:rPr>
        <w:t xml:space="preserve"> № 3.</w:t>
      </w:r>
      <w:r w:rsidR="009D71F8" w:rsidRPr="00521A49">
        <w:rPr>
          <w:rFonts w:ascii="GHEA Grapalat" w:hAnsi="GHEA Grapalat"/>
        </w:rPr>
        <w:t>1</w:t>
      </w:r>
      <w:r w:rsidR="00383B26">
        <w:rPr>
          <w:rFonts w:ascii="GHEA Grapalat" w:hAnsi="GHEA Grapalat"/>
        </w:rPr>
        <w:t xml:space="preserve"> </w:t>
      </w:r>
      <w:r w:rsidR="00836526" w:rsidRPr="00521A49">
        <w:rPr>
          <w:rFonts w:ascii="GHEA Grapalat" w:hAnsi="GHEA Grapalat"/>
        </w:rPr>
        <w:t>и</w:t>
      </w:r>
      <w:r w:rsidR="00836526">
        <w:rPr>
          <w:rFonts w:ascii="GHEA Grapalat" w:hAnsi="GHEA Grapalat"/>
        </w:rPr>
        <w:t xml:space="preserve"> </w:t>
      </w:r>
      <w:r w:rsidR="00383B26">
        <w:rPr>
          <w:rFonts w:ascii="GHEA Grapalat" w:hAnsi="GHEA Grapalat"/>
        </w:rPr>
        <w:t>4</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14:paraId="4F876D49" w14:textId="27233D77" w:rsidR="001D2E81"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FD3272">
        <w:rPr>
          <w:rFonts w:ascii="GHEA Grapalat" w:hAnsi="GHEA Grapalat"/>
        </w:rPr>
        <w:t>5</w:t>
      </w:r>
      <w:r w:rsidR="00552934" w:rsidRPr="00521A49">
        <w:rPr>
          <w:rFonts w:ascii="GHEA Grapalat" w:hAnsi="GHEA Grapalat"/>
        </w:rPr>
        <w:t>.</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14:paraId="4AB84411" w14:textId="70AD255A" w:rsidR="005C7FA5" w:rsidRPr="00974EA8" w:rsidRDefault="005C7FA5" w:rsidP="005C7FA5">
      <w:pPr>
        <w:widowControl w:val="0"/>
        <w:tabs>
          <w:tab w:val="left" w:pos="1276"/>
        </w:tabs>
        <w:spacing w:after="160"/>
        <w:ind w:firstLine="567"/>
        <w:jc w:val="both"/>
        <w:rPr>
          <w:rFonts w:ascii="GHEA Grapalat" w:hAnsi="GHEA Grapalat"/>
        </w:rPr>
      </w:pPr>
      <w:r w:rsidRPr="00B138F3">
        <w:rPr>
          <w:rFonts w:ascii="GHEA Grapalat" w:hAnsi="GHEA Grapalat"/>
        </w:rPr>
        <w:t>8.1</w:t>
      </w:r>
      <w:r w:rsidR="00FD3272">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w:t>
      </w:r>
      <w:proofErr w:type="spellStart"/>
      <w:r w:rsidRPr="00B138F3">
        <w:rPr>
          <w:rFonts w:ascii="GHEA Grapalat" w:hAnsi="GHEA Grapalat"/>
        </w:rPr>
        <w:t>финансвых</w:t>
      </w:r>
      <w:proofErr w:type="spellEnd"/>
      <w:r w:rsidRPr="00B138F3">
        <w:rPr>
          <w:rFonts w:ascii="GHEA Grapalat" w:hAnsi="GHEA Grapalat"/>
        </w:rPr>
        <w:t xml:space="preserve">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w:t>
      </w:r>
      <w:proofErr w:type="spellStart"/>
      <w:r w:rsidRPr="00DC2F9B">
        <w:rPr>
          <w:rFonts w:ascii="GHEA Grapalat" w:hAnsi="GHEA Grapalat"/>
        </w:rPr>
        <w:t>предусмотрения</w:t>
      </w:r>
      <w:proofErr w:type="spellEnd"/>
      <w:r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При это</w:t>
      </w:r>
      <w:r w:rsidR="009D1708">
        <w:rPr>
          <w:rFonts w:ascii="GHEA Grapalat" w:hAnsi="GHEA Grapalat"/>
        </w:rPr>
        <w:t>м Продавец заключает соглашение</w:t>
      </w:r>
      <w:r w:rsidRPr="00974EA8">
        <w:rPr>
          <w:rFonts w:ascii="GHEA Grapalat" w:hAnsi="GHEA Grapalat"/>
        </w:rPr>
        <w:t xml:space="preserve"> </w:t>
      </w:r>
      <w:r w:rsidR="009D1708" w:rsidRPr="008842CE">
        <w:rPr>
          <w:rFonts w:ascii="GHEA Grapalat" w:hAnsi="GHEA Grapalat"/>
          <w:i/>
        </w:rPr>
        <w:t>и</w:t>
      </w:r>
      <w:r w:rsidR="009D1708" w:rsidRPr="00974EA8">
        <w:rPr>
          <w:rFonts w:ascii="GHEA Grapalat" w:hAnsi="GHEA Grapalat"/>
        </w:rPr>
        <w:t xml:space="preserve"> </w:t>
      </w:r>
      <w:r w:rsidRPr="00974EA8">
        <w:rPr>
          <w:rFonts w:ascii="GHEA Grapalat" w:hAnsi="GHEA Grapalat"/>
        </w:rPr>
        <w:t>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197875CB" w14:textId="77777777"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14:paraId="034BE716" w14:textId="77777777" w:rsidTr="0016519F">
        <w:tc>
          <w:tcPr>
            <w:tcW w:w="4536" w:type="dxa"/>
          </w:tcPr>
          <w:p w14:paraId="3D4BB248"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14:paraId="1C033D37"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14:paraId="43501E4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73A66594"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14:paraId="5193CC29" w14:textId="77777777" w:rsidR="00071D1C" w:rsidRPr="00521A49" w:rsidRDefault="00071D1C" w:rsidP="00962010">
            <w:pPr>
              <w:widowControl w:val="0"/>
              <w:spacing w:after="160"/>
              <w:jc w:val="center"/>
              <w:rPr>
                <w:rFonts w:ascii="GHEA Grapalat" w:hAnsi="GHEA Grapalat"/>
              </w:rPr>
            </w:pPr>
          </w:p>
        </w:tc>
        <w:tc>
          <w:tcPr>
            <w:tcW w:w="4343" w:type="dxa"/>
          </w:tcPr>
          <w:p w14:paraId="2E0C223A"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14:paraId="2289E30A"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14:paraId="1ED7B38D"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540FF58C"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14:paraId="11ECE7B3" w14:textId="77777777" w:rsidR="00382B60" w:rsidRPr="00521A49" w:rsidRDefault="00382B60" w:rsidP="00962010">
      <w:pPr>
        <w:widowControl w:val="0"/>
        <w:spacing w:after="160"/>
        <w:ind w:firstLine="567"/>
        <w:jc w:val="both"/>
        <w:rPr>
          <w:rFonts w:ascii="GHEA Grapalat" w:hAnsi="GHEA Grapalat"/>
          <w:i/>
          <w:lang w:val="hy-AM"/>
        </w:rPr>
      </w:pPr>
    </w:p>
    <w:p w14:paraId="4881740E" w14:textId="77777777"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14:paraId="294E0625" w14:textId="77777777" w:rsidR="00071D1C" w:rsidRPr="00521A49" w:rsidRDefault="00071D1C" w:rsidP="00962010">
      <w:pPr>
        <w:widowControl w:val="0"/>
        <w:spacing w:after="160"/>
        <w:rPr>
          <w:rFonts w:ascii="GHEA Grapalat" w:hAnsi="GHEA Grapalat"/>
        </w:rPr>
      </w:pPr>
    </w:p>
    <w:p w14:paraId="314E70BD" w14:textId="77777777"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14:paraId="2947DE73" w14:textId="77777777" w:rsidR="00071D1C" w:rsidRPr="00521A49" w:rsidRDefault="00071D1C" w:rsidP="00A30569">
      <w:pPr>
        <w:widowControl w:val="0"/>
        <w:jc w:val="right"/>
        <w:rPr>
          <w:rFonts w:ascii="GHEA Grapalat" w:hAnsi="GHEA Grapalat"/>
          <w:i/>
        </w:rPr>
      </w:pPr>
      <w:r w:rsidRPr="00521A49">
        <w:rPr>
          <w:rFonts w:ascii="GHEA Grapalat" w:hAnsi="GHEA Grapalat"/>
          <w:i/>
        </w:rPr>
        <w:lastRenderedPageBreak/>
        <w:t>Приложение № 1</w:t>
      </w:r>
    </w:p>
    <w:p w14:paraId="452DA8CF" w14:textId="77777777" w:rsidR="00071D1C" w:rsidRPr="00521A49" w:rsidRDefault="00071D1C" w:rsidP="00A30569">
      <w:pPr>
        <w:widowControl w:val="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7C46D5A" w14:textId="77777777" w:rsidR="008F3B5F" w:rsidRPr="00B138F3" w:rsidRDefault="008F3B5F" w:rsidP="00A30569">
      <w:pPr>
        <w:widowControl w:val="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FootnoteReference"/>
          <w:rFonts w:ascii="GHEA Grapalat" w:hAnsi="GHEA Grapalat"/>
        </w:rPr>
        <w:footnoteReference w:customMarkFollows="1" w:id="9"/>
        <w:t>*</w:t>
      </w:r>
    </w:p>
    <w:p w14:paraId="75A3F6F3" w14:textId="77777777" w:rsidR="008F3B5F" w:rsidRPr="00B138F3" w:rsidRDefault="008F3B5F" w:rsidP="008F3B5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155"/>
        <w:gridCol w:w="1673"/>
        <w:gridCol w:w="1843"/>
        <w:gridCol w:w="1467"/>
        <w:gridCol w:w="1085"/>
        <w:gridCol w:w="951"/>
        <w:gridCol w:w="992"/>
        <w:gridCol w:w="850"/>
        <w:gridCol w:w="1429"/>
        <w:gridCol w:w="1314"/>
        <w:gridCol w:w="2255"/>
      </w:tblGrid>
      <w:tr w:rsidR="009B460B" w:rsidRPr="009B460B" w14:paraId="44D5B7B1" w14:textId="77777777" w:rsidTr="004F735A">
        <w:trPr>
          <w:jc w:val="center"/>
        </w:trPr>
        <w:tc>
          <w:tcPr>
            <w:tcW w:w="15644" w:type="dxa"/>
            <w:gridSpan w:val="12"/>
          </w:tcPr>
          <w:p w14:paraId="2E45BFA4" w14:textId="77777777" w:rsidR="008F3B5F" w:rsidRPr="009B460B" w:rsidRDefault="008F3B5F" w:rsidP="001270E9">
            <w:pPr>
              <w:widowControl w:val="0"/>
              <w:jc w:val="center"/>
              <w:rPr>
                <w:rFonts w:ascii="GHEA Grapalat" w:hAnsi="GHEA Grapalat"/>
                <w:sz w:val="16"/>
                <w:szCs w:val="16"/>
              </w:rPr>
            </w:pPr>
            <w:r w:rsidRPr="009B460B">
              <w:rPr>
                <w:rFonts w:ascii="GHEA Grapalat" w:hAnsi="GHEA Grapalat"/>
                <w:sz w:val="16"/>
                <w:szCs w:val="16"/>
              </w:rPr>
              <w:t>Товар</w:t>
            </w:r>
          </w:p>
        </w:tc>
      </w:tr>
      <w:tr w:rsidR="009B460B" w:rsidRPr="009B460B" w14:paraId="69D45F55" w14:textId="77777777" w:rsidTr="004F735A">
        <w:trPr>
          <w:trHeight w:val="219"/>
          <w:jc w:val="center"/>
        </w:trPr>
        <w:tc>
          <w:tcPr>
            <w:tcW w:w="630" w:type="dxa"/>
            <w:vMerge w:val="restart"/>
            <w:vAlign w:val="center"/>
          </w:tcPr>
          <w:p w14:paraId="55F4D538" w14:textId="77777777" w:rsidR="008F3B5F" w:rsidRPr="009B460B" w:rsidRDefault="008F3B5F" w:rsidP="001270E9">
            <w:pPr>
              <w:widowControl w:val="0"/>
              <w:jc w:val="center"/>
              <w:rPr>
                <w:rFonts w:ascii="GHEA Grapalat" w:hAnsi="GHEA Grapalat"/>
                <w:sz w:val="16"/>
                <w:szCs w:val="16"/>
              </w:rPr>
            </w:pPr>
            <w:r w:rsidRPr="009B460B">
              <w:rPr>
                <w:rFonts w:ascii="GHEA Grapalat" w:hAnsi="GHEA Grapalat"/>
                <w:sz w:val="16"/>
                <w:szCs w:val="16"/>
              </w:rPr>
              <w:t xml:space="preserve">номер предусмотренного </w:t>
            </w:r>
            <w:r w:rsidRPr="009B460B">
              <w:rPr>
                <w:rFonts w:ascii="GHEA Grapalat" w:hAnsi="GHEA Grapalat"/>
                <w:spacing w:val="-6"/>
                <w:sz w:val="16"/>
                <w:szCs w:val="16"/>
              </w:rPr>
              <w:t>приглашением</w:t>
            </w:r>
            <w:r w:rsidRPr="009B460B">
              <w:rPr>
                <w:rFonts w:ascii="GHEA Grapalat" w:hAnsi="GHEA Grapalat"/>
                <w:sz w:val="16"/>
                <w:szCs w:val="16"/>
              </w:rPr>
              <w:t xml:space="preserve"> лота</w:t>
            </w:r>
          </w:p>
        </w:tc>
        <w:tc>
          <w:tcPr>
            <w:tcW w:w="1155" w:type="dxa"/>
            <w:vMerge w:val="restart"/>
            <w:vAlign w:val="center"/>
          </w:tcPr>
          <w:p w14:paraId="2CA4AFF8" w14:textId="77777777" w:rsidR="008F3B5F" w:rsidRPr="009B460B" w:rsidRDefault="008F3B5F" w:rsidP="001270E9">
            <w:pPr>
              <w:widowControl w:val="0"/>
              <w:jc w:val="center"/>
              <w:rPr>
                <w:rFonts w:ascii="GHEA Grapalat" w:hAnsi="GHEA Grapalat"/>
                <w:sz w:val="16"/>
                <w:szCs w:val="16"/>
              </w:rPr>
            </w:pPr>
            <w:r w:rsidRPr="009B460B">
              <w:rPr>
                <w:rFonts w:ascii="GHEA Grapalat" w:hAnsi="GHEA Grapalat"/>
                <w:sz w:val="16"/>
                <w:szCs w:val="16"/>
              </w:rPr>
              <w:t>промежуточный код, предусмотренный планом закупок по классификации ЕЗК (CPV)</w:t>
            </w:r>
          </w:p>
        </w:tc>
        <w:tc>
          <w:tcPr>
            <w:tcW w:w="1673" w:type="dxa"/>
            <w:vMerge w:val="restart"/>
            <w:vAlign w:val="center"/>
          </w:tcPr>
          <w:p w14:paraId="44FF82C7" w14:textId="77777777" w:rsidR="008F3B5F" w:rsidRPr="009B460B" w:rsidRDefault="008F3B5F" w:rsidP="001270E9">
            <w:pPr>
              <w:widowControl w:val="0"/>
              <w:jc w:val="center"/>
              <w:rPr>
                <w:rFonts w:ascii="GHEA Grapalat" w:hAnsi="GHEA Grapalat"/>
                <w:sz w:val="16"/>
                <w:szCs w:val="16"/>
                <w:lang w:val="en-US"/>
              </w:rPr>
            </w:pPr>
            <w:r w:rsidRPr="009B460B">
              <w:rPr>
                <w:rFonts w:ascii="GHEA Grapalat" w:hAnsi="GHEA Grapalat"/>
                <w:sz w:val="16"/>
                <w:szCs w:val="16"/>
              </w:rPr>
              <w:t xml:space="preserve">наименование </w:t>
            </w:r>
          </w:p>
        </w:tc>
        <w:tc>
          <w:tcPr>
            <w:tcW w:w="1843" w:type="dxa"/>
            <w:vMerge w:val="restart"/>
            <w:vAlign w:val="center"/>
          </w:tcPr>
          <w:p w14:paraId="1948E34A" w14:textId="77777777" w:rsidR="008F3B5F" w:rsidRPr="009B460B" w:rsidRDefault="008F3B5F" w:rsidP="001270E9">
            <w:pPr>
              <w:widowControl w:val="0"/>
              <w:ind w:left="-96" w:right="-108"/>
              <w:jc w:val="center"/>
              <w:rPr>
                <w:rFonts w:ascii="GHEA Grapalat" w:hAnsi="GHEA Grapalat"/>
                <w:sz w:val="16"/>
                <w:szCs w:val="16"/>
              </w:rPr>
            </w:pPr>
            <w:r w:rsidRPr="009B460B">
              <w:rPr>
                <w:rFonts w:ascii="GHEA Grapalat" w:hAnsi="GHEA Grapalat"/>
                <w:sz w:val="16"/>
                <w:szCs w:val="16"/>
              </w:rPr>
              <w:t>товарный знак,</w:t>
            </w:r>
            <w:r w:rsidRPr="009B460B">
              <w:rPr>
                <w:rFonts w:ascii="GHEA Grapalat" w:hAnsi="GHEA Grapalat"/>
                <w:sz w:val="16"/>
                <w:szCs w:val="16"/>
                <w:lang w:val="hy-AM"/>
              </w:rPr>
              <w:t xml:space="preserve"> </w:t>
            </w:r>
            <w:r w:rsidRPr="009B460B">
              <w:rPr>
                <w:rFonts w:ascii="GHEA Grapalat" w:hAnsi="GHEA Grapalat"/>
                <w:sz w:val="16"/>
                <w:szCs w:val="16"/>
              </w:rPr>
              <w:t>фирменное наименование, модель</w:t>
            </w:r>
            <w:r w:rsidRPr="009B460B">
              <w:rPr>
                <w:rFonts w:ascii="GHEA Grapalat" w:hAnsi="GHEA Grapalat"/>
                <w:sz w:val="16"/>
                <w:szCs w:val="16"/>
                <w:lang w:val="hy-AM"/>
              </w:rPr>
              <w:t xml:space="preserve"> </w:t>
            </w:r>
            <w:r w:rsidRPr="009B460B">
              <w:rPr>
                <w:rFonts w:ascii="GHEA Grapalat" w:hAnsi="GHEA Grapalat"/>
                <w:sz w:val="16"/>
                <w:szCs w:val="16"/>
              </w:rPr>
              <w:t xml:space="preserve">и наименование производителя </w:t>
            </w:r>
            <w:r w:rsidRPr="009B460B">
              <w:rPr>
                <w:rStyle w:val="FootnoteReference"/>
                <w:rFonts w:ascii="GHEA Grapalat" w:hAnsi="GHEA Grapalat"/>
                <w:sz w:val="16"/>
                <w:szCs w:val="16"/>
              </w:rPr>
              <w:footnoteReference w:customMarkFollows="1" w:id="10"/>
              <w:t>**</w:t>
            </w:r>
          </w:p>
        </w:tc>
        <w:tc>
          <w:tcPr>
            <w:tcW w:w="1467" w:type="dxa"/>
            <w:vMerge w:val="restart"/>
            <w:vAlign w:val="center"/>
          </w:tcPr>
          <w:p w14:paraId="1C443CF1" w14:textId="77777777" w:rsidR="008F3B5F" w:rsidRPr="009B460B" w:rsidRDefault="008F3B5F" w:rsidP="001270E9">
            <w:pPr>
              <w:widowControl w:val="0"/>
              <w:ind w:left="-108" w:right="-59"/>
              <w:jc w:val="center"/>
              <w:rPr>
                <w:rFonts w:ascii="GHEA Grapalat" w:hAnsi="GHEA Grapalat"/>
                <w:sz w:val="16"/>
                <w:szCs w:val="16"/>
              </w:rPr>
            </w:pPr>
            <w:r w:rsidRPr="009B460B">
              <w:rPr>
                <w:rFonts w:ascii="GHEA Grapalat" w:hAnsi="GHEA Grapalat"/>
                <w:sz w:val="16"/>
                <w:szCs w:val="16"/>
              </w:rPr>
              <w:t>техническая характеристика</w:t>
            </w:r>
          </w:p>
        </w:tc>
        <w:tc>
          <w:tcPr>
            <w:tcW w:w="1085" w:type="dxa"/>
            <w:vMerge w:val="restart"/>
            <w:vAlign w:val="center"/>
          </w:tcPr>
          <w:p w14:paraId="00E29FBA" w14:textId="77777777" w:rsidR="008F3B5F" w:rsidRPr="009B460B" w:rsidRDefault="008F3B5F" w:rsidP="001270E9">
            <w:pPr>
              <w:widowControl w:val="0"/>
              <w:ind w:left="-48" w:right="-108"/>
              <w:jc w:val="center"/>
              <w:rPr>
                <w:rFonts w:ascii="GHEA Grapalat" w:hAnsi="GHEA Grapalat"/>
                <w:sz w:val="16"/>
                <w:szCs w:val="16"/>
              </w:rPr>
            </w:pPr>
            <w:r w:rsidRPr="009B460B">
              <w:rPr>
                <w:rFonts w:ascii="GHEA Grapalat" w:hAnsi="GHEA Grapalat"/>
                <w:sz w:val="16"/>
                <w:szCs w:val="16"/>
              </w:rPr>
              <w:t>единица измерения</w:t>
            </w:r>
          </w:p>
        </w:tc>
        <w:tc>
          <w:tcPr>
            <w:tcW w:w="951" w:type="dxa"/>
            <w:vMerge w:val="restart"/>
            <w:vAlign w:val="center"/>
          </w:tcPr>
          <w:p w14:paraId="11166290" w14:textId="77777777" w:rsidR="008F3B5F" w:rsidRPr="009B460B" w:rsidRDefault="008F3B5F" w:rsidP="001270E9">
            <w:pPr>
              <w:widowControl w:val="0"/>
              <w:ind w:left="-108" w:right="-108"/>
              <w:jc w:val="center"/>
              <w:rPr>
                <w:rFonts w:ascii="GHEA Grapalat" w:hAnsi="GHEA Grapalat"/>
                <w:sz w:val="16"/>
                <w:szCs w:val="16"/>
              </w:rPr>
            </w:pPr>
            <w:r w:rsidRPr="009B460B">
              <w:rPr>
                <w:rFonts w:ascii="GHEA Grapalat" w:hAnsi="GHEA Grapalat"/>
                <w:sz w:val="16"/>
                <w:szCs w:val="16"/>
              </w:rPr>
              <w:t>цена единицы/</w:t>
            </w:r>
            <w:proofErr w:type="spellStart"/>
            <w:r w:rsidRPr="009B460B">
              <w:rPr>
                <w:rFonts w:ascii="GHEA Grapalat" w:hAnsi="GHEA Grapalat"/>
                <w:sz w:val="16"/>
                <w:szCs w:val="16"/>
              </w:rPr>
              <w:t>драмов</w:t>
            </w:r>
            <w:proofErr w:type="spellEnd"/>
            <w:r w:rsidRPr="009B460B">
              <w:rPr>
                <w:rFonts w:ascii="GHEA Grapalat" w:hAnsi="GHEA Grapalat"/>
                <w:sz w:val="16"/>
                <w:szCs w:val="16"/>
              </w:rPr>
              <w:t xml:space="preserve"> РА</w:t>
            </w:r>
          </w:p>
        </w:tc>
        <w:tc>
          <w:tcPr>
            <w:tcW w:w="992" w:type="dxa"/>
            <w:vMerge w:val="restart"/>
            <w:vAlign w:val="center"/>
          </w:tcPr>
          <w:p w14:paraId="22CFE670" w14:textId="77777777" w:rsidR="008F3B5F" w:rsidRPr="009B460B" w:rsidRDefault="008F3B5F" w:rsidP="001270E9">
            <w:pPr>
              <w:widowControl w:val="0"/>
              <w:ind w:left="-108" w:right="-108"/>
              <w:jc w:val="center"/>
              <w:rPr>
                <w:rFonts w:ascii="GHEA Grapalat" w:hAnsi="GHEA Grapalat"/>
                <w:sz w:val="16"/>
                <w:szCs w:val="16"/>
              </w:rPr>
            </w:pPr>
            <w:r w:rsidRPr="009B460B">
              <w:rPr>
                <w:rFonts w:ascii="GHEA Grapalat" w:hAnsi="GHEA Grapalat"/>
                <w:sz w:val="16"/>
                <w:szCs w:val="16"/>
              </w:rPr>
              <w:t>общая цена/</w:t>
            </w:r>
            <w:proofErr w:type="spellStart"/>
            <w:r w:rsidRPr="009B460B">
              <w:rPr>
                <w:rFonts w:ascii="GHEA Grapalat" w:hAnsi="GHEA Grapalat"/>
                <w:sz w:val="16"/>
                <w:szCs w:val="16"/>
              </w:rPr>
              <w:t>драмов</w:t>
            </w:r>
            <w:proofErr w:type="spellEnd"/>
            <w:r w:rsidRPr="009B460B">
              <w:rPr>
                <w:rFonts w:ascii="GHEA Grapalat" w:hAnsi="GHEA Grapalat"/>
                <w:sz w:val="16"/>
                <w:szCs w:val="16"/>
              </w:rPr>
              <w:t xml:space="preserve"> РА</w:t>
            </w:r>
          </w:p>
        </w:tc>
        <w:tc>
          <w:tcPr>
            <w:tcW w:w="850" w:type="dxa"/>
            <w:vMerge w:val="restart"/>
            <w:vAlign w:val="center"/>
          </w:tcPr>
          <w:p w14:paraId="1CC8178A" w14:textId="77777777" w:rsidR="008F3B5F" w:rsidRPr="009B460B" w:rsidRDefault="008F3B5F" w:rsidP="001270E9">
            <w:pPr>
              <w:widowControl w:val="0"/>
              <w:ind w:left="-126" w:right="-108"/>
              <w:jc w:val="center"/>
              <w:rPr>
                <w:rFonts w:ascii="GHEA Grapalat" w:hAnsi="GHEA Grapalat"/>
                <w:sz w:val="16"/>
                <w:szCs w:val="16"/>
              </w:rPr>
            </w:pPr>
            <w:r w:rsidRPr="009B460B">
              <w:rPr>
                <w:rFonts w:ascii="GHEA Grapalat" w:hAnsi="GHEA Grapalat"/>
                <w:sz w:val="16"/>
                <w:szCs w:val="16"/>
              </w:rPr>
              <w:t>общий объем</w:t>
            </w:r>
          </w:p>
        </w:tc>
        <w:tc>
          <w:tcPr>
            <w:tcW w:w="4998" w:type="dxa"/>
            <w:gridSpan w:val="3"/>
            <w:vAlign w:val="center"/>
          </w:tcPr>
          <w:p w14:paraId="433BD7D8" w14:textId="77777777" w:rsidR="008F3B5F" w:rsidRPr="009B460B" w:rsidRDefault="008F3B5F" w:rsidP="001270E9">
            <w:pPr>
              <w:widowControl w:val="0"/>
              <w:jc w:val="center"/>
              <w:rPr>
                <w:rFonts w:ascii="GHEA Grapalat" w:hAnsi="GHEA Grapalat"/>
                <w:sz w:val="16"/>
                <w:szCs w:val="16"/>
              </w:rPr>
            </w:pPr>
            <w:r w:rsidRPr="009B460B">
              <w:rPr>
                <w:rFonts w:ascii="GHEA Grapalat" w:hAnsi="GHEA Grapalat"/>
                <w:sz w:val="16"/>
                <w:szCs w:val="16"/>
              </w:rPr>
              <w:t>поставки</w:t>
            </w:r>
          </w:p>
        </w:tc>
      </w:tr>
      <w:tr w:rsidR="009B460B" w:rsidRPr="009B460B" w14:paraId="3C1542C8" w14:textId="77777777" w:rsidTr="004F735A">
        <w:trPr>
          <w:trHeight w:val="445"/>
          <w:jc w:val="center"/>
        </w:trPr>
        <w:tc>
          <w:tcPr>
            <w:tcW w:w="630" w:type="dxa"/>
            <w:vMerge/>
            <w:vAlign w:val="center"/>
          </w:tcPr>
          <w:p w14:paraId="135A2A94" w14:textId="77777777" w:rsidR="008F3B5F" w:rsidRPr="009B460B" w:rsidRDefault="008F3B5F" w:rsidP="001270E9">
            <w:pPr>
              <w:widowControl w:val="0"/>
              <w:jc w:val="center"/>
              <w:rPr>
                <w:rFonts w:ascii="GHEA Grapalat" w:hAnsi="GHEA Grapalat"/>
                <w:sz w:val="16"/>
                <w:szCs w:val="16"/>
              </w:rPr>
            </w:pPr>
          </w:p>
        </w:tc>
        <w:tc>
          <w:tcPr>
            <w:tcW w:w="1155" w:type="dxa"/>
            <w:vMerge/>
            <w:vAlign w:val="center"/>
          </w:tcPr>
          <w:p w14:paraId="05203C6C" w14:textId="77777777" w:rsidR="008F3B5F" w:rsidRPr="009B460B" w:rsidRDefault="008F3B5F" w:rsidP="001270E9">
            <w:pPr>
              <w:widowControl w:val="0"/>
              <w:jc w:val="center"/>
              <w:rPr>
                <w:rFonts w:ascii="GHEA Grapalat" w:hAnsi="GHEA Grapalat"/>
                <w:sz w:val="16"/>
                <w:szCs w:val="16"/>
              </w:rPr>
            </w:pPr>
          </w:p>
        </w:tc>
        <w:tc>
          <w:tcPr>
            <w:tcW w:w="1673" w:type="dxa"/>
            <w:vMerge/>
            <w:vAlign w:val="center"/>
          </w:tcPr>
          <w:p w14:paraId="40BAA7BE" w14:textId="77777777" w:rsidR="008F3B5F" w:rsidRPr="009B460B" w:rsidRDefault="008F3B5F" w:rsidP="001270E9">
            <w:pPr>
              <w:widowControl w:val="0"/>
              <w:jc w:val="center"/>
              <w:rPr>
                <w:rFonts w:ascii="GHEA Grapalat" w:hAnsi="GHEA Grapalat"/>
                <w:sz w:val="16"/>
                <w:szCs w:val="16"/>
              </w:rPr>
            </w:pPr>
          </w:p>
        </w:tc>
        <w:tc>
          <w:tcPr>
            <w:tcW w:w="1843" w:type="dxa"/>
            <w:vMerge/>
            <w:vAlign w:val="center"/>
          </w:tcPr>
          <w:p w14:paraId="53C1F9D1" w14:textId="77777777" w:rsidR="008F3B5F" w:rsidRPr="009B460B" w:rsidRDefault="008F3B5F" w:rsidP="001270E9">
            <w:pPr>
              <w:widowControl w:val="0"/>
              <w:jc w:val="center"/>
              <w:rPr>
                <w:rFonts w:ascii="GHEA Grapalat" w:hAnsi="GHEA Grapalat"/>
                <w:sz w:val="16"/>
                <w:szCs w:val="16"/>
              </w:rPr>
            </w:pPr>
          </w:p>
        </w:tc>
        <w:tc>
          <w:tcPr>
            <w:tcW w:w="1467" w:type="dxa"/>
            <w:vMerge/>
            <w:vAlign w:val="center"/>
          </w:tcPr>
          <w:p w14:paraId="53999FF1" w14:textId="77777777" w:rsidR="008F3B5F" w:rsidRPr="009B460B" w:rsidRDefault="008F3B5F" w:rsidP="001270E9">
            <w:pPr>
              <w:widowControl w:val="0"/>
              <w:jc w:val="center"/>
              <w:rPr>
                <w:rFonts w:ascii="GHEA Grapalat" w:hAnsi="GHEA Grapalat"/>
                <w:sz w:val="16"/>
                <w:szCs w:val="16"/>
              </w:rPr>
            </w:pPr>
          </w:p>
        </w:tc>
        <w:tc>
          <w:tcPr>
            <w:tcW w:w="1085" w:type="dxa"/>
            <w:vMerge/>
            <w:vAlign w:val="center"/>
          </w:tcPr>
          <w:p w14:paraId="4799B24C" w14:textId="77777777" w:rsidR="008F3B5F" w:rsidRPr="009B460B" w:rsidRDefault="008F3B5F" w:rsidP="001270E9">
            <w:pPr>
              <w:widowControl w:val="0"/>
              <w:jc w:val="center"/>
              <w:rPr>
                <w:rFonts w:ascii="GHEA Grapalat" w:hAnsi="GHEA Grapalat"/>
                <w:sz w:val="16"/>
                <w:szCs w:val="16"/>
              </w:rPr>
            </w:pPr>
          </w:p>
        </w:tc>
        <w:tc>
          <w:tcPr>
            <w:tcW w:w="951" w:type="dxa"/>
            <w:vMerge/>
            <w:vAlign w:val="center"/>
          </w:tcPr>
          <w:p w14:paraId="6E59EDF7" w14:textId="77777777" w:rsidR="008F3B5F" w:rsidRPr="009B460B" w:rsidRDefault="008F3B5F" w:rsidP="001270E9">
            <w:pPr>
              <w:widowControl w:val="0"/>
              <w:jc w:val="center"/>
              <w:rPr>
                <w:rFonts w:ascii="GHEA Grapalat" w:hAnsi="GHEA Grapalat"/>
                <w:sz w:val="16"/>
                <w:szCs w:val="16"/>
              </w:rPr>
            </w:pPr>
          </w:p>
        </w:tc>
        <w:tc>
          <w:tcPr>
            <w:tcW w:w="992" w:type="dxa"/>
            <w:vMerge/>
            <w:vAlign w:val="center"/>
          </w:tcPr>
          <w:p w14:paraId="0B0B0D34" w14:textId="77777777" w:rsidR="008F3B5F" w:rsidRPr="009B460B" w:rsidRDefault="008F3B5F" w:rsidP="001270E9">
            <w:pPr>
              <w:widowControl w:val="0"/>
              <w:jc w:val="center"/>
              <w:rPr>
                <w:rFonts w:ascii="GHEA Grapalat" w:hAnsi="GHEA Grapalat"/>
                <w:sz w:val="16"/>
                <w:szCs w:val="16"/>
              </w:rPr>
            </w:pPr>
          </w:p>
        </w:tc>
        <w:tc>
          <w:tcPr>
            <w:tcW w:w="850" w:type="dxa"/>
            <w:vMerge/>
            <w:vAlign w:val="center"/>
          </w:tcPr>
          <w:p w14:paraId="420629BB" w14:textId="77777777" w:rsidR="008F3B5F" w:rsidRPr="009B460B" w:rsidRDefault="008F3B5F" w:rsidP="001270E9">
            <w:pPr>
              <w:widowControl w:val="0"/>
              <w:jc w:val="center"/>
              <w:rPr>
                <w:rFonts w:ascii="GHEA Grapalat" w:hAnsi="GHEA Grapalat"/>
                <w:sz w:val="16"/>
                <w:szCs w:val="16"/>
              </w:rPr>
            </w:pPr>
          </w:p>
        </w:tc>
        <w:tc>
          <w:tcPr>
            <w:tcW w:w="1429" w:type="dxa"/>
            <w:vAlign w:val="center"/>
          </w:tcPr>
          <w:p w14:paraId="017BBA5D" w14:textId="77777777" w:rsidR="008F3B5F" w:rsidRPr="009B460B" w:rsidRDefault="008F3B5F" w:rsidP="001270E9">
            <w:pPr>
              <w:widowControl w:val="0"/>
              <w:ind w:left="-108" w:right="-108"/>
              <w:jc w:val="center"/>
              <w:rPr>
                <w:rFonts w:ascii="GHEA Grapalat" w:hAnsi="GHEA Grapalat"/>
                <w:sz w:val="16"/>
                <w:szCs w:val="16"/>
              </w:rPr>
            </w:pPr>
            <w:r w:rsidRPr="009B460B">
              <w:rPr>
                <w:rFonts w:ascii="GHEA Grapalat" w:hAnsi="GHEA Grapalat"/>
                <w:sz w:val="16"/>
                <w:szCs w:val="16"/>
              </w:rPr>
              <w:t>адрес</w:t>
            </w:r>
          </w:p>
        </w:tc>
        <w:tc>
          <w:tcPr>
            <w:tcW w:w="1314" w:type="dxa"/>
            <w:vAlign w:val="center"/>
          </w:tcPr>
          <w:p w14:paraId="02A92395" w14:textId="77777777" w:rsidR="008F3B5F" w:rsidRPr="009B460B" w:rsidRDefault="008F3B5F" w:rsidP="001270E9">
            <w:pPr>
              <w:widowControl w:val="0"/>
              <w:ind w:left="-46" w:right="-84"/>
              <w:jc w:val="center"/>
              <w:rPr>
                <w:rFonts w:ascii="GHEA Grapalat" w:hAnsi="GHEA Grapalat"/>
                <w:sz w:val="16"/>
                <w:szCs w:val="16"/>
              </w:rPr>
            </w:pPr>
            <w:r w:rsidRPr="009B460B">
              <w:rPr>
                <w:rFonts w:ascii="GHEA Grapalat" w:hAnsi="GHEA Grapalat"/>
                <w:sz w:val="16"/>
                <w:szCs w:val="16"/>
              </w:rPr>
              <w:t>подлежащее поставке количество товара</w:t>
            </w:r>
          </w:p>
        </w:tc>
        <w:tc>
          <w:tcPr>
            <w:tcW w:w="2255" w:type="dxa"/>
            <w:vAlign w:val="center"/>
          </w:tcPr>
          <w:p w14:paraId="2DC6BB89" w14:textId="77777777" w:rsidR="008F3B5F" w:rsidRPr="009B460B" w:rsidRDefault="008F3B5F" w:rsidP="001270E9">
            <w:pPr>
              <w:widowControl w:val="0"/>
              <w:ind w:left="-132" w:right="-129"/>
              <w:jc w:val="center"/>
              <w:rPr>
                <w:rFonts w:ascii="GHEA Grapalat" w:hAnsi="GHEA Grapalat"/>
                <w:sz w:val="16"/>
                <w:szCs w:val="16"/>
                <w:lang w:val="en-US"/>
              </w:rPr>
            </w:pPr>
            <w:r w:rsidRPr="009B460B">
              <w:rPr>
                <w:rFonts w:ascii="GHEA Grapalat" w:hAnsi="GHEA Grapalat"/>
                <w:sz w:val="16"/>
                <w:szCs w:val="16"/>
              </w:rPr>
              <w:t>срок</w:t>
            </w:r>
            <w:r w:rsidRPr="009B460B">
              <w:rPr>
                <w:rStyle w:val="FootnoteReference"/>
                <w:rFonts w:ascii="GHEA Grapalat" w:hAnsi="GHEA Grapalat"/>
                <w:sz w:val="16"/>
                <w:szCs w:val="16"/>
              </w:rPr>
              <w:footnoteReference w:customMarkFollows="1" w:id="11"/>
              <w:t>***</w:t>
            </w:r>
          </w:p>
        </w:tc>
      </w:tr>
      <w:tr w:rsidR="009B460B" w:rsidRPr="009B460B" w14:paraId="2F8C05BE" w14:textId="77777777" w:rsidTr="004F735A">
        <w:trPr>
          <w:trHeight w:val="692"/>
          <w:jc w:val="center"/>
        </w:trPr>
        <w:tc>
          <w:tcPr>
            <w:tcW w:w="630" w:type="dxa"/>
            <w:vAlign w:val="center"/>
          </w:tcPr>
          <w:p w14:paraId="16AFD334" w14:textId="1721C42F" w:rsidR="004F57DE" w:rsidRPr="009B460B" w:rsidRDefault="004F57DE" w:rsidP="004F57DE">
            <w:pPr>
              <w:widowControl w:val="0"/>
              <w:jc w:val="center"/>
              <w:rPr>
                <w:rFonts w:ascii="GHEA Grapalat" w:hAnsi="GHEA Grapalat"/>
                <w:sz w:val="16"/>
                <w:szCs w:val="16"/>
              </w:rPr>
            </w:pPr>
            <w:r w:rsidRPr="009B460B">
              <w:rPr>
                <w:rFonts w:ascii="GHEA Grapalat" w:hAnsi="GHEA Grapalat"/>
                <w:sz w:val="16"/>
                <w:szCs w:val="16"/>
              </w:rPr>
              <w:t>1</w:t>
            </w:r>
          </w:p>
        </w:tc>
        <w:tc>
          <w:tcPr>
            <w:tcW w:w="1155" w:type="dxa"/>
            <w:vAlign w:val="center"/>
          </w:tcPr>
          <w:p w14:paraId="72463A45" w14:textId="28630709" w:rsidR="004F57DE" w:rsidRPr="009B460B" w:rsidRDefault="004F57DE" w:rsidP="004F57DE">
            <w:pPr>
              <w:widowControl w:val="0"/>
              <w:jc w:val="center"/>
              <w:rPr>
                <w:rFonts w:ascii="GHEA Grapalat" w:hAnsi="GHEA Grapalat"/>
                <w:sz w:val="16"/>
                <w:szCs w:val="16"/>
              </w:rPr>
            </w:pPr>
            <w:r w:rsidRPr="009B460B">
              <w:rPr>
                <w:rFonts w:ascii="GHEA Grapalat" w:hAnsi="GHEA Grapalat" w:cs="Calibri"/>
                <w:sz w:val="20"/>
                <w:szCs w:val="20"/>
              </w:rPr>
              <w:t>33651219</w:t>
            </w:r>
          </w:p>
        </w:tc>
        <w:tc>
          <w:tcPr>
            <w:tcW w:w="1673" w:type="dxa"/>
            <w:vAlign w:val="center"/>
          </w:tcPr>
          <w:p w14:paraId="0B3654BE" w14:textId="1072E680" w:rsidR="004F57DE" w:rsidRPr="009B460B" w:rsidRDefault="004F57DE" w:rsidP="004F57DE">
            <w:pPr>
              <w:widowControl w:val="0"/>
              <w:jc w:val="center"/>
              <w:rPr>
                <w:rFonts w:ascii="GHEA Grapalat" w:hAnsi="GHEA Grapalat" w:cs="Calibri"/>
                <w:sz w:val="20"/>
                <w:szCs w:val="20"/>
              </w:rPr>
            </w:pPr>
            <w:r w:rsidRPr="009B460B">
              <w:rPr>
                <w:rFonts w:ascii="GHEA Grapalat" w:hAnsi="GHEA Grapalat" w:cs="Calibri"/>
                <w:sz w:val="20"/>
                <w:szCs w:val="20"/>
              </w:rPr>
              <w:t>Вакцина против брюшного тифа</w:t>
            </w:r>
          </w:p>
        </w:tc>
        <w:tc>
          <w:tcPr>
            <w:tcW w:w="1843" w:type="dxa"/>
            <w:vAlign w:val="center"/>
          </w:tcPr>
          <w:p w14:paraId="3E5DB140" w14:textId="77777777" w:rsidR="004F57DE" w:rsidRPr="009B460B" w:rsidRDefault="004F57DE" w:rsidP="004F57DE">
            <w:pPr>
              <w:widowControl w:val="0"/>
              <w:jc w:val="center"/>
              <w:rPr>
                <w:rFonts w:ascii="GHEA Grapalat" w:hAnsi="GHEA Grapalat"/>
                <w:sz w:val="16"/>
                <w:szCs w:val="16"/>
              </w:rPr>
            </w:pPr>
          </w:p>
        </w:tc>
        <w:tc>
          <w:tcPr>
            <w:tcW w:w="1467" w:type="dxa"/>
            <w:vAlign w:val="center"/>
          </w:tcPr>
          <w:p w14:paraId="2B65AEE1" w14:textId="368DD070" w:rsidR="004F57DE" w:rsidRPr="009B460B" w:rsidRDefault="004F57DE" w:rsidP="004F57DE">
            <w:pPr>
              <w:widowControl w:val="0"/>
              <w:jc w:val="center"/>
              <w:rPr>
                <w:rFonts w:ascii="GHEA Grapalat" w:hAnsi="GHEA Grapalat"/>
                <w:sz w:val="18"/>
                <w:szCs w:val="18"/>
                <w:lang w:val="en-US" w:eastAsia="en-US"/>
              </w:rPr>
            </w:pPr>
            <w:proofErr w:type="spellStart"/>
            <w:r w:rsidRPr="009B460B">
              <w:rPr>
                <w:rFonts w:ascii="GHEA Grapalat" w:hAnsi="GHEA Grapalat"/>
                <w:sz w:val="18"/>
                <w:szCs w:val="18"/>
                <w:lang w:val="en-US" w:eastAsia="en-US"/>
              </w:rPr>
              <w:t>Представлено</w:t>
            </w:r>
            <w:proofErr w:type="spellEnd"/>
            <w:r w:rsidRPr="009B460B">
              <w:rPr>
                <w:rFonts w:ascii="GHEA Grapalat" w:hAnsi="GHEA Grapalat"/>
                <w:sz w:val="18"/>
                <w:szCs w:val="18"/>
                <w:lang w:val="en-US" w:eastAsia="en-US"/>
              </w:rPr>
              <w:t xml:space="preserve"> </w:t>
            </w:r>
            <w:proofErr w:type="spellStart"/>
            <w:r w:rsidRPr="009B460B">
              <w:rPr>
                <w:rFonts w:ascii="GHEA Grapalat" w:hAnsi="GHEA Grapalat"/>
                <w:sz w:val="18"/>
                <w:szCs w:val="18"/>
                <w:lang w:val="en-US" w:eastAsia="en-US"/>
              </w:rPr>
              <w:t>ниже</w:t>
            </w:r>
            <w:proofErr w:type="spellEnd"/>
          </w:p>
        </w:tc>
        <w:tc>
          <w:tcPr>
            <w:tcW w:w="1085" w:type="dxa"/>
            <w:vAlign w:val="center"/>
          </w:tcPr>
          <w:p w14:paraId="76F2C447" w14:textId="05173FCA" w:rsidR="004F57DE" w:rsidRPr="009B460B" w:rsidRDefault="00637B76" w:rsidP="004F57DE">
            <w:pPr>
              <w:widowControl w:val="0"/>
              <w:jc w:val="center"/>
              <w:rPr>
                <w:rFonts w:ascii="GHEA Grapalat" w:hAnsi="GHEA Grapalat"/>
                <w:sz w:val="20"/>
                <w:szCs w:val="20"/>
                <w:lang w:val="en-US" w:eastAsia="en-US"/>
              </w:rPr>
            </w:pPr>
            <w:r w:rsidRPr="009B460B">
              <w:rPr>
                <w:rFonts w:ascii="GHEA Grapalat" w:hAnsi="GHEA Grapalat"/>
                <w:sz w:val="20"/>
                <w:szCs w:val="20"/>
                <w:lang w:eastAsia="en-US"/>
              </w:rPr>
              <w:t>доза</w:t>
            </w:r>
          </w:p>
        </w:tc>
        <w:tc>
          <w:tcPr>
            <w:tcW w:w="951" w:type="dxa"/>
            <w:vAlign w:val="center"/>
          </w:tcPr>
          <w:p w14:paraId="5A60D020" w14:textId="77777777" w:rsidR="004F57DE" w:rsidRPr="009B460B" w:rsidRDefault="004F57DE" w:rsidP="004F57DE">
            <w:pPr>
              <w:widowControl w:val="0"/>
              <w:jc w:val="center"/>
              <w:rPr>
                <w:rFonts w:ascii="GHEA Grapalat" w:hAnsi="GHEA Grapalat"/>
                <w:sz w:val="20"/>
                <w:szCs w:val="20"/>
                <w:lang w:val="en-US" w:eastAsia="en-US"/>
              </w:rPr>
            </w:pPr>
          </w:p>
        </w:tc>
        <w:tc>
          <w:tcPr>
            <w:tcW w:w="992" w:type="dxa"/>
            <w:vAlign w:val="center"/>
          </w:tcPr>
          <w:p w14:paraId="4F1D5109" w14:textId="77777777" w:rsidR="004F57DE" w:rsidRPr="009B460B" w:rsidRDefault="004F57DE" w:rsidP="004F57DE">
            <w:pPr>
              <w:widowControl w:val="0"/>
              <w:jc w:val="center"/>
              <w:rPr>
                <w:rFonts w:ascii="GHEA Grapalat" w:hAnsi="GHEA Grapalat"/>
                <w:sz w:val="20"/>
                <w:szCs w:val="20"/>
                <w:lang w:val="en-US" w:eastAsia="en-US"/>
              </w:rPr>
            </w:pPr>
          </w:p>
        </w:tc>
        <w:tc>
          <w:tcPr>
            <w:tcW w:w="850" w:type="dxa"/>
            <w:vAlign w:val="center"/>
          </w:tcPr>
          <w:p w14:paraId="32BAB850" w14:textId="25C926B5" w:rsidR="004F57DE" w:rsidRPr="009B460B" w:rsidRDefault="004F57DE" w:rsidP="004F57DE">
            <w:pPr>
              <w:widowControl w:val="0"/>
              <w:jc w:val="center"/>
              <w:rPr>
                <w:rFonts w:ascii="GHEA Grapalat" w:hAnsi="GHEA Grapalat"/>
                <w:sz w:val="20"/>
                <w:szCs w:val="20"/>
                <w:lang w:eastAsia="en-US"/>
              </w:rPr>
            </w:pPr>
            <w:r w:rsidRPr="009B460B">
              <w:rPr>
                <w:rFonts w:ascii="GHEA Grapalat" w:hAnsi="GHEA Grapalat"/>
                <w:sz w:val="20"/>
                <w:szCs w:val="20"/>
                <w:lang w:eastAsia="en-US"/>
              </w:rPr>
              <w:t>150</w:t>
            </w:r>
          </w:p>
        </w:tc>
        <w:tc>
          <w:tcPr>
            <w:tcW w:w="1429" w:type="dxa"/>
            <w:vAlign w:val="center"/>
          </w:tcPr>
          <w:p w14:paraId="18466BE1" w14:textId="4DE1915B" w:rsidR="004F57DE" w:rsidRPr="009B460B" w:rsidRDefault="004F57DE" w:rsidP="004F57DE">
            <w:pPr>
              <w:widowControl w:val="0"/>
              <w:jc w:val="center"/>
              <w:rPr>
                <w:rFonts w:ascii="GHEA Grapalat" w:hAnsi="GHEA Grapalat"/>
                <w:sz w:val="20"/>
                <w:szCs w:val="20"/>
                <w:lang w:val="en-US" w:eastAsia="en-US"/>
              </w:rPr>
            </w:pPr>
            <w:r w:rsidRPr="009B460B">
              <w:rPr>
                <w:rFonts w:ascii="GHEA Grapalat" w:hAnsi="GHEA Grapalat"/>
                <w:sz w:val="20"/>
                <w:szCs w:val="20"/>
                <w:lang w:val="en-US" w:eastAsia="en-US"/>
              </w:rPr>
              <w:t xml:space="preserve">г. </w:t>
            </w:r>
            <w:proofErr w:type="spellStart"/>
            <w:r w:rsidRPr="009B460B">
              <w:rPr>
                <w:rFonts w:ascii="GHEA Grapalat" w:hAnsi="GHEA Grapalat"/>
                <w:sz w:val="20"/>
                <w:szCs w:val="20"/>
                <w:lang w:val="en-US" w:eastAsia="en-US"/>
              </w:rPr>
              <w:t>Ереван</w:t>
            </w:r>
            <w:proofErr w:type="spellEnd"/>
            <w:r w:rsidRPr="009B460B">
              <w:rPr>
                <w:rFonts w:ascii="GHEA Grapalat" w:hAnsi="GHEA Grapalat"/>
                <w:sz w:val="20"/>
                <w:szCs w:val="20"/>
                <w:lang w:val="en-US" w:eastAsia="en-US"/>
              </w:rPr>
              <w:t xml:space="preserve">, </w:t>
            </w:r>
            <w:proofErr w:type="spellStart"/>
            <w:r w:rsidRPr="009B460B">
              <w:rPr>
                <w:rFonts w:ascii="GHEA Grapalat" w:hAnsi="GHEA Grapalat"/>
                <w:sz w:val="20"/>
                <w:szCs w:val="20"/>
                <w:lang w:val="en-US" w:eastAsia="en-US"/>
              </w:rPr>
              <w:t>Давида</w:t>
            </w:r>
            <w:proofErr w:type="spellEnd"/>
            <w:r w:rsidRPr="009B460B">
              <w:rPr>
                <w:rFonts w:ascii="GHEA Grapalat" w:hAnsi="GHEA Grapalat"/>
                <w:sz w:val="20"/>
                <w:szCs w:val="20"/>
                <w:lang w:val="en-US" w:eastAsia="en-US"/>
              </w:rPr>
              <w:t xml:space="preserve"> </w:t>
            </w:r>
            <w:proofErr w:type="spellStart"/>
            <w:r w:rsidRPr="009B460B">
              <w:rPr>
                <w:rFonts w:ascii="GHEA Grapalat" w:hAnsi="GHEA Grapalat"/>
                <w:sz w:val="20"/>
                <w:szCs w:val="20"/>
                <w:lang w:val="en-US" w:eastAsia="en-US"/>
              </w:rPr>
              <w:t>Маляна</w:t>
            </w:r>
            <w:proofErr w:type="spellEnd"/>
            <w:r w:rsidRPr="009B460B">
              <w:rPr>
                <w:rFonts w:ascii="GHEA Grapalat" w:hAnsi="GHEA Grapalat"/>
                <w:sz w:val="20"/>
                <w:szCs w:val="20"/>
                <w:lang w:val="en-US" w:eastAsia="en-US"/>
              </w:rPr>
              <w:t xml:space="preserve"> 37</w:t>
            </w:r>
          </w:p>
          <w:p w14:paraId="403D9A12" w14:textId="77777777" w:rsidR="004F57DE" w:rsidRPr="009B460B" w:rsidRDefault="004F57DE" w:rsidP="004F57DE">
            <w:pPr>
              <w:widowControl w:val="0"/>
              <w:jc w:val="center"/>
              <w:rPr>
                <w:rFonts w:ascii="GHEA Grapalat" w:hAnsi="GHEA Grapalat"/>
                <w:sz w:val="20"/>
                <w:szCs w:val="20"/>
                <w:lang w:val="en-US" w:eastAsia="en-US"/>
              </w:rPr>
            </w:pPr>
          </w:p>
        </w:tc>
        <w:tc>
          <w:tcPr>
            <w:tcW w:w="1314" w:type="dxa"/>
            <w:vAlign w:val="center"/>
          </w:tcPr>
          <w:p w14:paraId="164C898C" w14:textId="581930DE" w:rsidR="004F57DE" w:rsidRPr="009B460B" w:rsidRDefault="004F57DE" w:rsidP="004F57DE">
            <w:pPr>
              <w:widowControl w:val="0"/>
              <w:jc w:val="center"/>
              <w:rPr>
                <w:rFonts w:ascii="GHEA Grapalat" w:hAnsi="GHEA Grapalat"/>
                <w:sz w:val="20"/>
                <w:szCs w:val="20"/>
                <w:lang w:eastAsia="en-US"/>
              </w:rPr>
            </w:pPr>
            <w:r w:rsidRPr="009B460B">
              <w:rPr>
                <w:rFonts w:ascii="GHEA Grapalat" w:hAnsi="GHEA Grapalat"/>
                <w:sz w:val="20"/>
                <w:szCs w:val="20"/>
                <w:lang w:eastAsia="en-US"/>
              </w:rPr>
              <w:t>150</w:t>
            </w:r>
          </w:p>
        </w:tc>
        <w:tc>
          <w:tcPr>
            <w:tcW w:w="2255" w:type="dxa"/>
            <w:vAlign w:val="center"/>
          </w:tcPr>
          <w:p w14:paraId="11456DA5" w14:textId="3D065E05" w:rsidR="004F57DE" w:rsidRPr="009B460B" w:rsidRDefault="004F57DE" w:rsidP="004F57DE">
            <w:pPr>
              <w:widowControl w:val="0"/>
              <w:jc w:val="center"/>
              <w:rPr>
                <w:rFonts w:ascii="GHEA Grapalat" w:hAnsi="GHEA Grapalat"/>
                <w:sz w:val="20"/>
                <w:szCs w:val="20"/>
                <w:lang w:eastAsia="en-US"/>
              </w:rPr>
            </w:pPr>
            <w:r w:rsidRPr="009B460B">
              <w:rPr>
                <w:sz w:val="20"/>
                <w:szCs w:val="20"/>
                <w:lang w:val="hy-AM"/>
              </w:rPr>
              <w:t xml:space="preserve">40 календарных дней со дня подписания соглашения о предоставлении соответствующих финансовых </w:t>
            </w:r>
            <w:r w:rsidRPr="009B460B">
              <w:rPr>
                <w:sz w:val="20"/>
                <w:szCs w:val="20"/>
              </w:rPr>
              <w:t>средств</w:t>
            </w:r>
            <w:r w:rsidRPr="009B460B">
              <w:rPr>
                <w:sz w:val="20"/>
                <w:szCs w:val="20"/>
                <w:lang w:val="hy-AM"/>
              </w:rPr>
              <w:t>.</w:t>
            </w:r>
          </w:p>
        </w:tc>
      </w:tr>
      <w:tr w:rsidR="009B460B" w:rsidRPr="009B460B" w14:paraId="6BFE3BE3" w14:textId="77777777" w:rsidTr="004F735A">
        <w:trPr>
          <w:trHeight w:val="246"/>
          <w:jc w:val="center"/>
        </w:trPr>
        <w:tc>
          <w:tcPr>
            <w:tcW w:w="15644" w:type="dxa"/>
            <w:gridSpan w:val="12"/>
          </w:tcPr>
          <w:p w14:paraId="29403A12" w14:textId="77777777" w:rsidR="00636A14" w:rsidRPr="009B460B" w:rsidRDefault="00636A14" w:rsidP="00636A14">
            <w:pPr>
              <w:jc w:val="both"/>
              <w:rPr>
                <w:rFonts w:cs="Calibri"/>
                <w:sz w:val="20"/>
              </w:rPr>
            </w:pPr>
            <w:r w:rsidRPr="009B460B">
              <w:rPr>
                <w:sz w:val="20"/>
                <w:szCs w:val="20"/>
              </w:rPr>
              <w:t xml:space="preserve">Вакцина против </w:t>
            </w:r>
            <w:proofErr w:type="spellStart"/>
            <w:r w:rsidRPr="009B460B">
              <w:rPr>
                <w:sz w:val="20"/>
                <w:szCs w:val="20"/>
              </w:rPr>
              <w:t>брюшног</w:t>
            </w:r>
            <w:proofErr w:type="spellEnd"/>
            <w:r w:rsidRPr="009B460B">
              <w:rPr>
                <w:sz w:val="20"/>
                <w:szCs w:val="20"/>
              </w:rPr>
              <w:t xml:space="preserve"> тифа в ампулах по 1 дозе. </w:t>
            </w:r>
            <w:r w:rsidRPr="009B460B">
              <w:rPr>
                <w:rFonts w:cs="Calibri"/>
                <w:sz w:val="20"/>
                <w:lang w:val="hy-AM"/>
              </w:rPr>
              <w:t xml:space="preserve"> Наличие с импортируемой партией  в каждой коробке и/или групповой упаковке датчиков, фиксирующих</w:t>
            </w:r>
            <w:r w:rsidRPr="009B460B">
              <w:rPr>
                <w:rFonts w:cs="Calibri"/>
                <w:sz w:val="20"/>
              </w:rPr>
              <w:t xml:space="preserve">, </w:t>
            </w:r>
            <w:proofErr w:type="spellStart"/>
            <w:r w:rsidRPr="009B460B">
              <w:rPr>
                <w:rFonts w:cs="Calibri"/>
                <w:sz w:val="20"/>
              </w:rPr>
              <w:t>запомина</w:t>
            </w:r>
            <w:proofErr w:type="spellEnd"/>
            <w:r w:rsidRPr="009B460B">
              <w:rPr>
                <w:rFonts w:cs="Calibri"/>
                <w:sz w:val="20"/>
                <w:lang w:val="hy-AM"/>
              </w:rPr>
              <w:t>ющих</w:t>
            </w:r>
            <w:r w:rsidRPr="009B460B">
              <w:rPr>
                <w:rFonts w:cs="Calibri"/>
                <w:sz w:val="20"/>
              </w:rPr>
              <w:t xml:space="preserve"> и </w:t>
            </w:r>
            <w:proofErr w:type="spellStart"/>
            <w:r w:rsidRPr="009B460B">
              <w:rPr>
                <w:rFonts w:cs="Calibri"/>
                <w:sz w:val="20"/>
              </w:rPr>
              <w:t>расшифровыва</w:t>
            </w:r>
            <w:proofErr w:type="spellEnd"/>
            <w:r w:rsidRPr="009B460B">
              <w:rPr>
                <w:rFonts w:cs="Calibri"/>
                <w:sz w:val="20"/>
                <w:lang w:val="hy-AM"/>
              </w:rPr>
              <w:t xml:space="preserve">ющих температурный режим при транспортировке и хранения, </w:t>
            </w:r>
            <w:r w:rsidRPr="009B460B">
              <w:t xml:space="preserve">с </w:t>
            </w:r>
            <w:r w:rsidRPr="009B460B">
              <w:rPr>
                <w:rFonts w:cs="Calibri"/>
                <w:sz w:val="20"/>
                <w:lang w:val="hy-AM"/>
              </w:rPr>
              <w:t>надлежащ</w:t>
            </w:r>
            <w:r w:rsidRPr="009B460B">
              <w:rPr>
                <w:rFonts w:cs="Calibri"/>
                <w:sz w:val="20"/>
              </w:rPr>
              <w:t>ей</w:t>
            </w:r>
            <w:r w:rsidRPr="009B460B">
              <w:rPr>
                <w:rFonts w:cs="Calibri"/>
                <w:sz w:val="20"/>
                <w:lang w:val="hy-AM"/>
              </w:rPr>
              <w:t xml:space="preserve"> маркировк</w:t>
            </w:r>
            <w:r w:rsidRPr="009B460B">
              <w:rPr>
                <w:rFonts w:cs="Calibri"/>
                <w:sz w:val="20"/>
              </w:rPr>
              <w:t xml:space="preserve">ой </w:t>
            </w:r>
            <w:r w:rsidRPr="009B460B">
              <w:rPr>
                <w:rFonts w:cs="Calibri"/>
                <w:sz w:val="20"/>
                <w:lang w:val="hy-AM"/>
              </w:rPr>
              <w:t xml:space="preserve"> каждой коробк</w:t>
            </w:r>
            <w:r w:rsidRPr="009B460B">
              <w:rPr>
                <w:rFonts w:cs="Calibri"/>
                <w:sz w:val="20"/>
              </w:rPr>
              <w:t>и</w:t>
            </w:r>
            <w:r w:rsidRPr="009B460B">
              <w:rPr>
                <w:rFonts w:cs="Calibri"/>
                <w:sz w:val="20"/>
                <w:lang w:val="hy-AM"/>
              </w:rPr>
              <w:t xml:space="preserve"> и/или групповой упаковк</w:t>
            </w:r>
            <w:r w:rsidRPr="009B460B">
              <w:rPr>
                <w:rFonts w:cs="Calibri"/>
                <w:sz w:val="20"/>
              </w:rPr>
              <w:t>и,</w:t>
            </w:r>
            <w:r w:rsidRPr="009B460B">
              <w:rPr>
                <w:rFonts w:cs="Calibri"/>
                <w:sz w:val="20"/>
                <w:lang w:val="hy-AM"/>
              </w:rPr>
              <w:t xml:space="preserve"> с меткой «стекло», обеспечение во время перевозки</w:t>
            </w:r>
            <w:r w:rsidRPr="009B460B">
              <w:t xml:space="preserve"> </w:t>
            </w:r>
            <w:r w:rsidRPr="009B460B">
              <w:rPr>
                <w:rFonts w:cs="Calibri"/>
                <w:sz w:val="20"/>
                <w:lang w:val="hy-AM"/>
              </w:rPr>
              <w:t>и хранения температурного режима от +2 до +8</w:t>
            </w:r>
            <w:r w:rsidRPr="009B460B">
              <w:rPr>
                <w:rFonts w:cs="Calibri"/>
                <w:sz w:val="20"/>
                <w:vertAlign w:val="superscript"/>
                <w:lang w:val="hy-AM"/>
              </w:rPr>
              <w:t>о</w:t>
            </w:r>
            <w:r w:rsidRPr="009B460B">
              <w:rPr>
                <w:rFonts w:cs="Calibri"/>
                <w:sz w:val="20"/>
                <w:lang w:val="hy-AM"/>
              </w:rPr>
              <w:t>C. Наличие лицензии преквалификации ВОЗ</w:t>
            </w:r>
            <w:r w:rsidRPr="009B460B">
              <w:rPr>
                <w:rFonts w:cs="Calibri"/>
                <w:sz w:val="20"/>
              </w:rPr>
              <w:t xml:space="preserve"> и/или</w:t>
            </w:r>
            <w:r w:rsidRPr="009B460B">
              <w:rPr>
                <w:rFonts w:cs="Calibri"/>
                <w:sz w:val="20"/>
                <w:lang w:val="hy-AM"/>
              </w:rPr>
              <w:t xml:space="preserve"> регистрации</w:t>
            </w:r>
            <w:r w:rsidRPr="009B460B">
              <w:rPr>
                <w:rFonts w:cs="Calibri"/>
                <w:sz w:val="20"/>
              </w:rPr>
              <w:t xml:space="preserve"> в стране-члене международной профессиональной организации, определенной постановлением Правительства Республики Армения от 23 февраля 2017 года N 172-А. </w:t>
            </w:r>
            <w:r w:rsidRPr="009B460B">
              <w:rPr>
                <w:rFonts w:cs="Calibri"/>
                <w:sz w:val="20"/>
                <w:lang w:val="hy-AM"/>
              </w:rPr>
              <w:t>Поставка вакцины с наличием следующих документов: авианакладная (AWB), счет-фактура, упаковочный лист (Packing list), наличие сертификата качества каждо</w:t>
            </w:r>
            <w:r w:rsidRPr="009B460B">
              <w:rPr>
                <w:rFonts w:cs="Calibri"/>
                <w:sz w:val="20"/>
              </w:rPr>
              <w:t>й</w:t>
            </w:r>
            <w:r w:rsidRPr="009B460B">
              <w:rPr>
                <w:rFonts w:cs="Calibri"/>
                <w:sz w:val="20"/>
                <w:lang w:val="hy-AM"/>
              </w:rPr>
              <w:t xml:space="preserve"> партии</w:t>
            </w:r>
            <w:r w:rsidRPr="009B460B">
              <w:rPr>
                <w:rFonts w:cs="Calibri"/>
                <w:sz w:val="20"/>
              </w:rPr>
              <w:t xml:space="preserve">, </w:t>
            </w:r>
            <w:r w:rsidRPr="009B460B">
              <w:rPr>
                <w:rFonts w:cs="Calibri"/>
                <w:sz w:val="20"/>
                <w:lang w:val="hy-AM"/>
              </w:rPr>
              <w:t xml:space="preserve">свидетельство о выпуске партии (Lot Release Certificate) </w:t>
            </w:r>
            <w:r w:rsidRPr="009B460B">
              <w:rPr>
                <w:rFonts w:cs="Calibri"/>
                <w:sz w:val="20"/>
              </w:rPr>
              <w:t>выданный</w:t>
            </w:r>
            <w:r w:rsidRPr="009B460B">
              <w:rPr>
                <w:rFonts w:cs="Calibri"/>
                <w:sz w:val="20"/>
                <w:lang w:val="hy-AM"/>
              </w:rPr>
              <w:t xml:space="preserve"> со стороны регулирующего органа (NRA или НРО)</w:t>
            </w:r>
            <w:r w:rsidRPr="009B460B">
              <w:t xml:space="preserve"> </w:t>
            </w:r>
            <w:r w:rsidRPr="009B460B">
              <w:rPr>
                <w:rFonts w:cs="Calibri"/>
                <w:sz w:val="20"/>
                <w:lang w:val="hy-AM"/>
              </w:rPr>
              <w:t>страны-производителя</w:t>
            </w:r>
            <w:r w:rsidRPr="009B460B">
              <w:rPr>
                <w:rFonts w:cs="Calibri"/>
                <w:sz w:val="20"/>
              </w:rPr>
              <w:t xml:space="preserve"> и сводный протокол (</w:t>
            </w:r>
            <w:proofErr w:type="spellStart"/>
            <w:r w:rsidRPr="009B460B">
              <w:rPr>
                <w:rFonts w:cs="Calibri"/>
                <w:sz w:val="20"/>
              </w:rPr>
              <w:t>Summary</w:t>
            </w:r>
            <w:proofErr w:type="spellEnd"/>
            <w:r w:rsidRPr="009B460B">
              <w:rPr>
                <w:rFonts w:cs="Calibri"/>
                <w:sz w:val="20"/>
              </w:rPr>
              <w:t xml:space="preserve"> </w:t>
            </w:r>
            <w:proofErr w:type="spellStart"/>
            <w:r w:rsidRPr="009B460B">
              <w:rPr>
                <w:rFonts w:cs="Calibri"/>
                <w:sz w:val="20"/>
              </w:rPr>
              <w:t>Protocol</w:t>
            </w:r>
            <w:proofErr w:type="spellEnd"/>
            <w:r w:rsidRPr="009B460B">
              <w:rPr>
                <w:rFonts w:cs="Calibri"/>
                <w:sz w:val="20"/>
              </w:rPr>
              <w:t>), выданный производителем.</w:t>
            </w:r>
            <w:r w:rsidRPr="009B460B">
              <w:rPr>
                <w:rFonts w:cs="Calibri"/>
                <w:sz w:val="20"/>
                <w:lang w:val="hy-AM"/>
              </w:rPr>
              <w:t xml:space="preserve"> Для </w:t>
            </w:r>
            <w:r w:rsidRPr="009B460B">
              <w:rPr>
                <w:rFonts w:cs="Calibri"/>
                <w:sz w:val="20"/>
                <w:lang w:val="hy-AM"/>
              </w:rPr>
              <w:lastRenderedPageBreak/>
              <w:t xml:space="preserve">предоставления сертификата импорта регистрация вакцины не обязательна. </w:t>
            </w:r>
          </w:p>
          <w:p w14:paraId="20009324" w14:textId="77777777" w:rsidR="00636A14" w:rsidRPr="009B460B" w:rsidRDefault="00636A14" w:rsidP="00636A14">
            <w:pPr>
              <w:jc w:val="both"/>
              <w:rPr>
                <w:rFonts w:cs="Calibri"/>
                <w:sz w:val="20"/>
                <w:lang w:val="hy-AM"/>
              </w:rPr>
            </w:pPr>
            <w:r w:rsidRPr="009B460B">
              <w:rPr>
                <w:rFonts w:cs="Calibri"/>
                <w:sz w:val="20"/>
                <w:lang w:val="hy-AM"/>
              </w:rPr>
              <w:t>Срок годности вакцины при доставке:</w:t>
            </w:r>
          </w:p>
          <w:p w14:paraId="5119944F" w14:textId="77777777" w:rsidR="00636A14" w:rsidRPr="009B460B" w:rsidRDefault="00636A14" w:rsidP="00636A14">
            <w:pPr>
              <w:jc w:val="both"/>
              <w:rPr>
                <w:rFonts w:cs="Calibri"/>
                <w:sz w:val="20"/>
                <w:lang w:val="hy-AM"/>
              </w:rPr>
            </w:pPr>
            <w:r w:rsidRPr="009B460B">
              <w:rPr>
                <w:rFonts w:cs="Calibri"/>
                <w:sz w:val="20"/>
              </w:rPr>
              <w:t>а</w:t>
            </w:r>
            <w:r w:rsidRPr="009B460B">
              <w:rPr>
                <w:rFonts w:cs="Calibri"/>
                <w:sz w:val="20"/>
                <w:lang w:val="hy-AM"/>
              </w:rPr>
              <w:t>)</w:t>
            </w:r>
            <w:r w:rsidRPr="009B460B">
              <w:rPr>
                <w:rFonts w:cs="Calibri"/>
                <w:sz w:val="20"/>
              </w:rPr>
              <w:t>л</w:t>
            </w:r>
            <w:r w:rsidRPr="009B460B">
              <w:rPr>
                <w:rFonts w:cs="Calibri"/>
                <w:sz w:val="20"/>
                <w:lang w:val="hy-AM"/>
              </w:rPr>
              <w:t>екарственные средства со сроком годности 2,5 года и более должны иметь остаточный срок годности не менее 24 месяцев на момент поставки.</w:t>
            </w:r>
          </w:p>
          <w:p w14:paraId="5D5B786F" w14:textId="77777777" w:rsidR="00636A14" w:rsidRPr="009B460B" w:rsidRDefault="00636A14" w:rsidP="00636A14">
            <w:pPr>
              <w:jc w:val="both"/>
              <w:rPr>
                <w:rFonts w:cs="Calibri"/>
                <w:sz w:val="20"/>
                <w:lang w:val="hy-AM"/>
              </w:rPr>
            </w:pPr>
            <w:r w:rsidRPr="009B460B">
              <w:rPr>
                <w:rFonts w:cs="Calibri"/>
                <w:sz w:val="20"/>
                <w:lang w:val="hy-AM"/>
              </w:rPr>
              <w:t>б)лекарственные средства со сроком годности до 2,5 лет должны иметь остаточный срок годности не менее 12 месяцев на момент поставки</w:t>
            </w:r>
            <w:r w:rsidRPr="009B460B">
              <w:rPr>
                <w:rFonts w:cs="Calibri"/>
                <w:sz w:val="20"/>
              </w:rPr>
              <w:t>.</w:t>
            </w:r>
          </w:p>
          <w:p w14:paraId="31DFA65E" w14:textId="19281D15" w:rsidR="00C524AD" w:rsidRPr="009B460B" w:rsidRDefault="00636A14" w:rsidP="00636A14">
            <w:pPr>
              <w:widowControl w:val="0"/>
              <w:rPr>
                <w:rFonts w:ascii="GHEA Grapalat" w:hAnsi="GHEA Grapalat" w:cs="Calibri"/>
                <w:sz w:val="20"/>
              </w:rPr>
            </w:pPr>
            <w:r w:rsidRPr="009B460B">
              <w:rPr>
                <w:rFonts w:cs="Calibri"/>
                <w:sz w:val="20"/>
                <w:lang w:val="hy-AM"/>
              </w:rPr>
              <w:t>Покупка и хранение товара осуществляется в соответствии с инструкциями внешнего пакета или вкладыша.</w:t>
            </w:r>
          </w:p>
        </w:tc>
      </w:tr>
      <w:tr w:rsidR="009B460B" w:rsidRPr="009B460B" w14:paraId="748D46D6" w14:textId="77777777" w:rsidTr="00E0747C">
        <w:trPr>
          <w:trHeight w:val="692"/>
          <w:jc w:val="center"/>
        </w:trPr>
        <w:tc>
          <w:tcPr>
            <w:tcW w:w="630" w:type="dxa"/>
            <w:vAlign w:val="center"/>
          </w:tcPr>
          <w:p w14:paraId="6012FCAD" w14:textId="62387CB6" w:rsidR="004F57DE" w:rsidRPr="009B460B" w:rsidRDefault="004F57DE" w:rsidP="004F57DE">
            <w:pPr>
              <w:widowControl w:val="0"/>
              <w:jc w:val="center"/>
              <w:rPr>
                <w:rFonts w:ascii="GHEA Grapalat" w:hAnsi="GHEA Grapalat"/>
                <w:sz w:val="16"/>
                <w:szCs w:val="16"/>
              </w:rPr>
            </w:pPr>
            <w:r w:rsidRPr="009B460B">
              <w:rPr>
                <w:rFonts w:ascii="GHEA Grapalat" w:hAnsi="GHEA Grapalat" w:cs="Calibri"/>
                <w:sz w:val="20"/>
                <w:szCs w:val="20"/>
                <w:lang w:val="hy-AM"/>
              </w:rPr>
              <w:lastRenderedPageBreak/>
              <w:t>2</w:t>
            </w:r>
          </w:p>
        </w:tc>
        <w:tc>
          <w:tcPr>
            <w:tcW w:w="1155" w:type="dxa"/>
            <w:vAlign w:val="center"/>
          </w:tcPr>
          <w:p w14:paraId="53745130" w14:textId="44BCB6BC" w:rsidR="004F57DE" w:rsidRPr="009B460B" w:rsidRDefault="004F57DE" w:rsidP="004F57DE">
            <w:pPr>
              <w:widowControl w:val="0"/>
              <w:jc w:val="center"/>
              <w:rPr>
                <w:rFonts w:ascii="GHEA Grapalat" w:hAnsi="GHEA Grapalat"/>
                <w:sz w:val="16"/>
                <w:szCs w:val="16"/>
              </w:rPr>
            </w:pPr>
            <w:r w:rsidRPr="009B460B">
              <w:rPr>
                <w:rFonts w:ascii="GHEA Grapalat" w:hAnsi="GHEA Grapalat" w:cs="Calibri"/>
                <w:sz w:val="18"/>
                <w:szCs w:val="18"/>
              </w:rPr>
              <w:t>33651270</w:t>
            </w:r>
          </w:p>
        </w:tc>
        <w:tc>
          <w:tcPr>
            <w:tcW w:w="1673" w:type="dxa"/>
            <w:vAlign w:val="center"/>
          </w:tcPr>
          <w:p w14:paraId="305B7E32" w14:textId="23EA89F3" w:rsidR="004F57DE" w:rsidRPr="009B460B" w:rsidRDefault="004F57DE" w:rsidP="004F57DE">
            <w:pPr>
              <w:widowControl w:val="0"/>
              <w:jc w:val="center"/>
              <w:rPr>
                <w:rFonts w:ascii="GHEA Grapalat" w:hAnsi="GHEA Grapalat" w:cs="Calibri"/>
                <w:sz w:val="20"/>
                <w:szCs w:val="20"/>
              </w:rPr>
            </w:pPr>
            <w:r w:rsidRPr="009B460B">
              <w:rPr>
                <w:rFonts w:ascii="GHEA Grapalat" w:hAnsi="GHEA Grapalat" w:cs="Calibri"/>
                <w:sz w:val="20"/>
                <w:szCs w:val="20"/>
              </w:rPr>
              <w:t>Вакцина против желтой лихорадки</w:t>
            </w:r>
          </w:p>
        </w:tc>
        <w:tc>
          <w:tcPr>
            <w:tcW w:w="1843" w:type="dxa"/>
            <w:vAlign w:val="center"/>
          </w:tcPr>
          <w:p w14:paraId="41052340" w14:textId="77777777" w:rsidR="004F57DE" w:rsidRPr="009B460B" w:rsidRDefault="004F57DE" w:rsidP="004F57DE">
            <w:pPr>
              <w:widowControl w:val="0"/>
              <w:jc w:val="center"/>
              <w:rPr>
                <w:rFonts w:ascii="GHEA Grapalat" w:hAnsi="GHEA Grapalat"/>
                <w:sz w:val="16"/>
                <w:szCs w:val="16"/>
              </w:rPr>
            </w:pPr>
          </w:p>
        </w:tc>
        <w:tc>
          <w:tcPr>
            <w:tcW w:w="1467" w:type="dxa"/>
            <w:vAlign w:val="center"/>
          </w:tcPr>
          <w:p w14:paraId="7D2614FB" w14:textId="77777777" w:rsidR="004F57DE" w:rsidRPr="009B460B" w:rsidRDefault="004F57DE" w:rsidP="004F57DE">
            <w:pPr>
              <w:widowControl w:val="0"/>
              <w:jc w:val="center"/>
              <w:rPr>
                <w:rFonts w:ascii="GHEA Grapalat" w:hAnsi="GHEA Grapalat"/>
                <w:sz w:val="18"/>
                <w:szCs w:val="18"/>
                <w:lang w:val="en-US" w:eastAsia="en-US"/>
              </w:rPr>
            </w:pPr>
            <w:proofErr w:type="spellStart"/>
            <w:r w:rsidRPr="009B460B">
              <w:rPr>
                <w:rFonts w:ascii="GHEA Grapalat" w:hAnsi="GHEA Grapalat"/>
                <w:sz w:val="18"/>
                <w:szCs w:val="18"/>
                <w:lang w:val="en-US" w:eastAsia="en-US"/>
              </w:rPr>
              <w:t>Представлено</w:t>
            </w:r>
            <w:proofErr w:type="spellEnd"/>
            <w:r w:rsidRPr="009B460B">
              <w:rPr>
                <w:rFonts w:ascii="GHEA Grapalat" w:hAnsi="GHEA Grapalat"/>
                <w:sz w:val="18"/>
                <w:szCs w:val="18"/>
                <w:lang w:val="en-US" w:eastAsia="en-US"/>
              </w:rPr>
              <w:t xml:space="preserve"> </w:t>
            </w:r>
            <w:proofErr w:type="spellStart"/>
            <w:r w:rsidRPr="009B460B">
              <w:rPr>
                <w:rFonts w:ascii="GHEA Grapalat" w:hAnsi="GHEA Grapalat"/>
                <w:sz w:val="18"/>
                <w:szCs w:val="18"/>
                <w:lang w:val="en-US" w:eastAsia="en-US"/>
              </w:rPr>
              <w:t>ниже</w:t>
            </w:r>
            <w:proofErr w:type="spellEnd"/>
          </w:p>
        </w:tc>
        <w:tc>
          <w:tcPr>
            <w:tcW w:w="1085" w:type="dxa"/>
            <w:vAlign w:val="center"/>
          </w:tcPr>
          <w:p w14:paraId="38FFCD02" w14:textId="480334DE" w:rsidR="004F57DE" w:rsidRPr="009B460B" w:rsidRDefault="00637B76" w:rsidP="004F57DE">
            <w:pPr>
              <w:widowControl w:val="0"/>
              <w:jc w:val="center"/>
              <w:rPr>
                <w:rFonts w:ascii="GHEA Grapalat" w:hAnsi="GHEA Grapalat"/>
                <w:sz w:val="20"/>
                <w:szCs w:val="20"/>
                <w:lang w:val="en-US" w:eastAsia="en-US"/>
              </w:rPr>
            </w:pPr>
            <w:r w:rsidRPr="009B460B">
              <w:rPr>
                <w:rFonts w:ascii="GHEA Grapalat" w:hAnsi="GHEA Grapalat"/>
                <w:sz w:val="20"/>
                <w:szCs w:val="20"/>
                <w:lang w:eastAsia="en-US"/>
              </w:rPr>
              <w:t>доза</w:t>
            </w:r>
          </w:p>
        </w:tc>
        <w:tc>
          <w:tcPr>
            <w:tcW w:w="951" w:type="dxa"/>
            <w:vAlign w:val="center"/>
          </w:tcPr>
          <w:p w14:paraId="486887E3" w14:textId="77777777" w:rsidR="004F57DE" w:rsidRPr="009B460B" w:rsidRDefault="004F57DE" w:rsidP="004F57DE">
            <w:pPr>
              <w:widowControl w:val="0"/>
              <w:jc w:val="center"/>
              <w:rPr>
                <w:rFonts w:ascii="GHEA Grapalat" w:hAnsi="GHEA Grapalat"/>
                <w:sz w:val="20"/>
                <w:szCs w:val="20"/>
                <w:lang w:val="en-US" w:eastAsia="en-US"/>
              </w:rPr>
            </w:pPr>
          </w:p>
        </w:tc>
        <w:tc>
          <w:tcPr>
            <w:tcW w:w="992" w:type="dxa"/>
            <w:vAlign w:val="center"/>
          </w:tcPr>
          <w:p w14:paraId="6D31F836" w14:textId="77777777" w:rsidR="004F57DE" w:rsidRPr="009B460B" w:rsidRDefault="004F57DE" w:rsidP="004F57DE">
            <w:pPr>
              <w:widowControl w:val="0"/>
              <w:jc w:val="center"/>
              <w:rPr>
                <w:rFonts w:ascii="GHEA Grapalat" w:hAnsi="GHEA Grapalat"/>
                <w:sz w:val="20"/>
                <w:szCs w:val="20"/>
                <w:lang w:val="en-US" w:eastAsia="en-US"/>
              </w:rPr>
            </w:pPr>
          </w:p>
        </w:tc>
        <w:tc>
          <w:tcPr>
            <w:tcW w:w="850" w:type="dxa"/>
            <w:vAlign w:val="center"/>
          </w:tcPr>
          <w:p w14:paraId="310C2D46" w14:textId="0D6F9D7C" w:rsidR="004F57DE" w:rsidRPr="009B460B" w:rsidRDefault="004F57DE" w:rsidP="004F57DE">
            <w:pPr>
              <w:widowControl w:val="0"/>
              <w:jc w:val="center"/>
              <w:rPr>
                <w:rFonts w:ascii="GHEA Grapalat" w:hAnsi="GHEA Grapalat"/>
                <w:sz w:val="20"/>
                <w:szCs w:val="20"/>
                <w:lang w:eastAsia="en-US"/>
              </w:rPr>
            </w:pPr>
            <w:r w:rsidRPr="009B460B">
              <w:rPr>
                <w:rFonts w:ascii="GHEA Grapalat" w:hAnsi="GHEA Grapalat"/>
                <w:sz w:val="20"/>
                <w:szCs w:val="20"/>
                <w:lang w:eastAsia="en-US"/>
              </w:rPr>
              <w:t>300</w:t>
            </w:r>
          </w:p>
        </w:tc>
        <w:tc>
          <w:tcPr>
            <w:tcW w:w="1429" w:type="dxa"/>
            <w:vAlign w:val="center"/>
          </w:tcPr>
          <w:p w14:paraId="3B31A16F" w14:textId="77777777" w:rsidR="004F57DE" w:rsidRPr="009B460B" w:rsidRDefault="004F57DE" w:rsidP="004F57DE">
            <w:pPr>
              <w:widowControl w:val="0"/>
              <w:jc w:val="center"/>
              <w:rPr>
                <w:rFonts w:ascii="GHEA Grapalat" w:hAnsi="GHEA Grapalat"/>
                <w:sz w:val="20"/>
                <w:szCs w:val="20"/>
                <w:lang w:val="en-US" w:eastAsia="en-US"/>
              </w:rPr>
            </w:pPr>
            <w:r w:rsidRPr="009B460B">
              <w:rPr>
                <w:rFonts w:ascii="GHEA Grapalat" w:hAnsi="GHEA Grapalat"/>
                <w:sz w:val="20"/>
                <w:szCs w:val="20"/>
                <w:lang w:val="en-US" w:eastAsia="en-US"/>
              </w:rPr>
              <w:t xml:space="preserve">г. </w:t>
            </w:r>
            <w:proofErr w:type="spellStart"/>
            <w:r w:rsidRPr="009B460B">
              <w:rPr>
                <w:rFonts w:ascii="GHEA Grapalat" w:hAnsi="GHEA Grapalat"/>
                <w:sz w:val="20"/>
                <w:szCs w:val="20"/>
                <w:lang w:val="en-US" w:eastAsia="en-US"/>
              </w:rPr>
              <w:t>Ереван</w:t>
            </w:r>
            <w:proofErr w:type="spellEnd"/>
            <w:r w:rsidRPr="009B460B">
              <w:rPr>
                <w:rFonts w:ascii="GHEA Grapalat" w:hAnsi="GHEA Grapalat"/>
                <w:sz w:val="20"/>
                <w:szCs w:val="20"/>
                <w:lang w:val="en-US" w:eastAsia="en-US"/>
              </w:rPr>
              <w:t xml:space="preserve">, </w:t>
            </w:r>
            <w:proofErr w:type="spellStart"/>
            <w:r w:rsidRPr="009B460B">
              <w:rPr>
                <w:rFonts w:ascii="GHEA Grapalat" w:hAnsi="GHEA Grapalat"/>
                <w:sz w:val="20"/>
                <w:szCs w:val="20"/>
                <w:lang w:val="en-US" w:eastAsia="en-US"/>
              </w:rPr>
              <w:t>Давида</w:t>
            </w:r>
            <w:proofErr w:type="spellEnd"/>
            <w:r w:rsidRPr="009B460B">
              <w:rPr>
                <w:rFonts w:ascii="GHEA Grapalat" w:hAnsi="GHEA Grapalat"/>
                <w:sz w:val="20"/>
                <w:szCs w:val="20"/>
                <w:lang w:val="en-US" w:eastAsia="en-US"/>
              </w:rPr>
              <w:t xml:space="preserve"> </w:t>
            </w:r>
            <w:proofErr w:type="spellStart"/>
            <w:r w:rsidRPr="009B460B">
              <w:rPr>
                <w:rFonts w:ascii="GHEA Grapalat" w:hAnsi="GHEA Grapalat"/>
                <w:sz w:val="20"/>
                <w:szCs w:val="20"/>
                <w:lang w:val="en-US" w:eastAsia="en-US"/>
              </w:rPr>
              <w:t>Маляна</w:t>
            </w:r>
            <w:proofErr w:type="spellEnd"/>
            <w:r w:rsidRPr="009B460B">
              <w:rPr>
                <w:rFonts w:ascii="GHEA Grapalat" w:hAnsi="GHEA Grapalat"/>
                <w:sz w:val="20"/>
                <w:szCs w:val="20"/>
                <w:lang w:val="en-US" w:eastAsia="en-US"/>
              </w:rPr>
              <w:t xml:space="preserve"> 37</w:t>
            </w:r>
          </w:p>
          <w:p w14:paraId="7A0AF257" w14:textId="77777777" w:rsidR="004F57DE" w:rsidRPr="009B460B" w:rsidRDefault="004F57DE" w:rsidP="004F57DE">
            <w:pPr>
              <w:widowControl w:val="0"/>
              <w:jc w:val="center"/>
              <w:rPr>
                <w:rFonts w:ascii="GHEA Grapalat" w:hAnsi="GHEA Grapalat"/>
                <w:sz w:val="20"/>
                <w:szCs w:val="20"/>
                <w:lang w:val="en-US" w:eastAsia="en-US"/>
              </w:rPr>
            </w:pPr>
          </w:p>
        </w:tc>
        <w:tc>
          <w:tcPr>
            <w:tcW w:w="1314" w:type="dxa"/>
            <w:vAlign w:val="center"/>
          </w:tcPr>
          <w:p w14:paraId="10FFFDB4" w14:textId="29D52874" w:rsidR="004F57DE" w:rsidRPr="009B460B" w:rsidRDefault="004F57DE" w:rsidP="004F57DE">
            <w:pPr>
              <w:widowControl w:val="0"/>
              <w:jc w:val="center"/>
              <w:rPr>
                <w:rFonts w:ascii="GHEA Grapalat" w:hAnsi="GHEA Grapalat"/>
                <w:sz w:val="20"/>
                <w:szCs w:val="20"/>
                <w:lang w:eastAsia="en-US"/>
              </w:rPr>
            </w:pPr>
            <w:r w:rsidRPr="009B460B">
              <w:rPr>
                <w:rFonts w:ascii="GHEA Grapalat" w:hAnsi="GHEA Grapalat"/>
                <w:sz w:val="20"/>
                <w:szCs w:val="20"/>
                <w:lang w:eastAsia="en-US"/>
              </w:rPr>
              <w:t>300</w:t>
            </w:r>
          </w:p>
        </w:tc>
        <w:tc>
          <w:tcPr>
            <w:tcW w:w="2255" w:type="dxa"/>
            <w:vAlign w:val="center"/>
          </w:tcPr>
          <w:p w14:paraId="47B48CE0" w14:textId="7B2E45E7" w:rsidR="004F57DE" w:rsidRPr="009B460B" w:rsidRDefault="004F57DE" w:rsidP="004F57DE">
            <w:pPr>
              <w:widowControl w:val="0"/>
              <w:jc w:val="center"/>
              <w:rPr>
                <w:rFonts w:ascii="GHEA Grapalat" w:hAnsi="GHEA Grapalat"/>
                <w:sz w:val="20"/>
                <w:szCs w:val="20"/>
                <w:lang w:eastAsia="en-US"/>
              </w:rPr>
            </w:pPr>
            <w:r w:rsidRPr="009B460B">
              <w:rPr>
                <w:sz w:val="20"/>
                <w:szCs w:val="20"/>
                <w:lang w:val="hy-AM"/>
              </w:rPr>
              <w:t xml:space="preserve">40 календарных дней со дня подписания соглашения о предоставлении соответствующих финансовых </w:t>
            </w:r>
            <w:r w:rsidRPr="009B460B">
              <w:rPr>
                <w:sz w:val="20"/>
                <w:szCs w:val="20"/>
              </w:rPr>
              <w:t>средств</w:t>
            </w:r>
            <w:r w:rsidRPr="009B460B">
              <w:rPr>
                <w:sz w:val="20"/>
                <w:szCs w:val="20"/>
                <w:lang w:val="hy-AM"/>
              </w:rPr>
              <w:t>.</w:t>
            </w:r>
          </w:p>
        </w:tc>
      </w:tr>
      <w:tr w:rsidR="009B460B" w:rsidRPr="009B460B" w14:paraId="33FE00AE" w14:textId="77777777" w:rsidTr="00E0747C">
        <w:trPr>
          <w:trHeight w:val="246"/>
          <w:jc w:val="center"/>
        </w:trPr>
        <w:tc>
          <w:tcPr>
            <w:tcW w:w="15644" w:type="dxa"/>
            <w:gridSpan w:val="12"/>
          </w:tcPr>
          <w:p w14:paraId="585DA6B5" w14:textId="77777777" w:rsidR="00636A14" w:rsidRPr="009B460B" w:rsidRDefault="00636A14" w:rsidP="00636A14">
            <w:pPr>
              <w:jc w:val="both"/>
              <w:rPr>
                <w:rFonts w:cs="Calibri"/>
                <w:sz w:val="20"/>
              </w:rPr>
            </w:pPr>
            <w:r w:rsidRPr="009B460B">
              <w:rPr>
                <w:sz w:val="20"/>
                <w:szCs w:val="20"/>
              </w:rPr>
              <w:t xml:space="preserve">Вакцина против желтой лихорадки в ампулах по 1 доз. </w:t>
            </w:r>
            <w:r w:rsidRPr="009B460B">
              <w:rPr>
                <w:rFonts w:cs="Calibri"/>
                <w:sz w:val="20"/>
                <w:lang w:val="hy-AM"/>
              </w:rPr>
              <w:t xml:space="preserve"> Наличие с импортируемой партией  в каждой коробке и/или групповой упаковке датчиков, фиксирующих</w:t>
            </w:r>
            <w:r w:rsidRPr="009B460B">
              <w:rPr>
                <w:rFonts w:cs="Calibri"/>
                <w:sz w:val="20"/>
              </w:rPr>
              <w:t xml:space="preserve">, </w:t>
            </w:r>
            <w:proofErr w:type="spellStart"/>
            <w:r w:rsidRPr="009B460B">
              <w:rPr>
                <w:rFonts w:cs="Calibri"/>
                <w:sz w:val="20"/>
              </w:rPr>
              <w:t>запомина</w:t>
            </w:r>
            <w:proofErr w:type="spellEnd"/>
            <w:r w:rsidRPr="009B460B">
              <w:rPr>
                <w:rFonts w:cs="Calibri"/>
                <w:sz w:val="20"/>
                <w:lang w:val="hy-AM"/>
              </w:rPr>
              <w:t>ющих</w:t>
            </w:r>
            <w:r w:rsidRPr="009B460B">
              <w:rPr>
                <w:rFonts w:cs="Calibri"/>
                <w:sz w:val="20"/>
              </w:rPr>
              <w:t xml:space="preserve"> и </w:t>
            </w:r>
            <w:proofErr w:type="spellStart"/>
            <w:r w:rsidRPr="009B460B">
              <w:rPr>
                <w:rFonts w:cs="Calibri"/>
                <w:sz w:val="20"/>
              </w:rPr>
              <w:t>расшифровыва</w:t>
            </w:r>
            <w:proofErr w:type="spellEnd"/>
            <w:r w:rsidRPr="009B460B">
              <w:rPr>
                <w:rFonts w:cs="Calibri"/>
                <w:sz w:val="20"/>
                <w:lang w:val="hy-AM"/>
              </w:rPr>
              <w:t xml:space="preserve">ющих температурный режим при транспортировке и хранения, </w:t>
            </w:r>
            <w:r w:rsidRPr="009B460B">
              <w:t xml:space="preserve">с </w:t>
            </w:r>
            <w:r w:rsidRPr="009B460B">
              <w:rPr>
                <w:rFonts w:cs="Calibri"/>
                <w:sz w:val="20"/>
                <w:lang w:val="hy-AM"/>
              </w:rPr>
              <w:t>надлежащ</w:t>
            </w:r>
            <w:r w:rsidRPr="009B460B">
              <w:rPr>
                <w:rFonts w:cs="Calibri"/>
                <w:sz w:val="20"/>
              </w:rPr>
              <w:t>ей</w:t>
            </w:r>
            <w:r w:rsidRPr="009B460B">
              <w:rPr>
                <w:rFonts w:cs="Calibri"/>
                <w:sz w:val="20"/>
                <w:lang w:val="hy-AM"/>
              </w:rPr>
              <w:t xml:space="preserve"> маркировк</w:t>
            </w:r>
            <w:r w:rsidRPr="009B460B">
              <w:rPr>
                <w:rFonts w:cs="Calibri"/>
                <w:sz w:val="20"/>
              </w:rPr>
              <w:t xml:space="preserve">ой </w:t>
            </w:r>
            <w:r w:rsidRPr="009B460B">
              <w:rPr>
                <w:rFonts w:cs="Calibri"/>
                <w:sz w:val="20"/>
                <w:lang w:val="hy-AM"/>
              </w:rPr>
              <w:t xml:space="preserve"> каждой коробк</w:t>
            </w:r>
            <w:r w:rsidRPr="009B460B">
              <w:rPr>
                <w:rFonts w:cs="Calibri"/>
                <w:sz w:val="20"/>
              </w:rPr>
              <w:t>и</w:t>
            </w:r>
            <w:r w:rsidRPr="009B460B">
              <w:rPr>
                <w:rFonts w:cs="Calibri"/>
                <w:sz w:val="20"/>
                <w:lang w:val="hy-AM"/>
              </w:rPr>
              <w:t xml:space="preserve"> и/или групповой упаковк</w:t>
            </w:r>
            <w:r w:rsidRPr="009B460B">
              <w:rPr>
                <w:rFonts w:cs="Calibri"/>
                <w:sz w:val="20"/>
              </w:rPr>
              <w:t>и,</w:t>
            </w:r>
            <w:r w:rsidRPr="009B460B">
              <w:rPr>
                <w:rFonts w:cs="Calibri"/>
                <w:sz w:val="20"/>
                <w:lang w:val="hy-AM"/>
              </w:rPr>
              <w:t xml:space="preserve"> с меткой «стекло», обеспечение во время перевозки</w:t>
            </w:r>
            <w:r w:rsidRPr="009B460B">
              <w:t xml:space="preserve"> </w:t>
            </w:r>
            <w:r w:rsidRPr="009B460B">
              <w:rPr>
                <w:rFonts w:cs="Calibri"/>
                <w:sz w:val="20"/>
                <w:lang w:val="hy-AM"/>
              </w:rPr>
              <w:t>и хранения температурного режима от +2 до +8</w:t>
            </w:r>
            <w:r w:rsidRPr="009B460B">
              <w:rPr>
                <w:rFonts w:cs="Calibri"/>
                <w:sz w:val="20"/>
                <w:vertAlign w:val="superscript"/>
                <w:lang w:val="hy-AM"/>
              </w:rPr>
              <w:t>о</w:t>
            </w:r>
            <w:r w:rsidRPr="009B460B">
              <w:rPr>
                <w:rFonts w:cs="Calibri"/>
                <w:sz w:val="20"/>
                <w:lang w:val="hy-AM"/>
              </w:rPr>
              <w:t>C. Наличие лицензии преквалификации ВОЗ</w:t>
            </w:r>
            <w:r w:rsidRPr="009B460B">
              <w:rPr>
                <w:rFonts w:cs="Calibri"/>
                <w:sz w:val="20"/>
              </w:rPr>
              <w:t xml:space="preserve"> и/или</w:t>
            </w:r>
            <w:r w:rsidRPr="009B460B">
              <w:rPr>
                <w:rFonts w:cs="Calibri"/>
                <w:sz w:val="20"/>
                <w:lang w:val="hy-AM"/>
              </w:rPr>
              <w:t xml:space="preserve"> регистрации</w:t>
            </w:r>
            <w:r w:rsidRPr="009B460B">
              <w:rPr>
                <w:rFonts w:cs="Calibri"/>
                <w:sz w:val="20"/>
              </w:rPr>
              <w:t xml:space="preserve"> в стране-члене международной профессиональной организации, определенной постановлением Правительства Республики Армения от 23 февраля 2017 года N 172-А. </w:t>
            </w:r>
            <w:r w:rsidRPr="009B460B">
              <w:rPr>
                <w:rFonts w:cs="Calibri"/>
                <w:sz w:val="20"/>
                <w:lang w:val="hy-AM"/>
              </w:rPr>
              <w:t>Поставка вакцины с наличием следующих документов: авианакладная (AWB), счет-фактура, упаковочный лист (Packing list), наличие сертификата качества каждо</w:t>
            </w:r>
            <w:r w:rsidRPr="009B460B">
              <w:rPr>
                <w:rFonts w:cs="Calibri"/>
                <w:sz w:val="20"/>
              </w:rPr>
              <w:t>й</w:t>
            </w:r>
            <w:r w:rsidRPr="009B460B">
              <w:rPr>
                <w:rFonts w:cs="Calibri"/>
                <w:sz w:val="20"/>
                <w:lang w:val="hy-AM"/>
              </w:rPr>
              <w:t xml:space="preserve"> партии</w:t>
            </w:r>
            <w:r w:rsidRPr="009B460B">
              <w:rPr>
                <w:rFonts w:cs="Calibri"/>
                <w:sz w:val="20"/>
              </w:rPr>
              <w:t xml:space="preserve">, </w:t>
            </w:r>
            <w:r w:rsidRPr="009B460B">
              <w:rPr>
                <w:rFonts w:cs="Calibri"/>
                <w:sz w:val="20"/>
                <w:lang w:val="hy-AM"/>
              </w:rPr>
              <w:t xml:space="preserve">свидетельство о выпуске партии (Lot Release Certificate) </w:t>
            </w:r>
            <w:r w:rsidRPr="009B460B">
              <w:rPr>
                <w:rFonts w:cs="Calibri"/>
                <w:sz w:val="20"/>
              </w:rPr>
              <w:t>выданный</w:t>
            </w:r>
            <w:r w:rsidRPr="009B460B">
              <w:rPr>
                <w:rFonts w:cs="Calibri"/>
                <w:sz w:val="20"/>
                <w:lang w:val="hy-AM"/>
              </w:rPr>
              <w:t xml:space="preserve"> со стороны регулирующего органа (NRA или НРО)</w:t>
            </w:r>
            <w:r w:rsidRPr="009B460B">
              <w:t xml:space="preserve"> </w:t>
            </w:r>
            <w:r w:rsidRPr="009B460B">
              <w:rPr>
                <w:rFonts w:cs="Calibri"/>
                <w:sz w:val="20"/>
                <w:lang w:val="hy-AM"/>
              </w:rPr>
              <w:t>страны-производителя</w:t>
            </w:r>
            <w:r w:rsidRPr="009B460B">
              <w:rPr>
                <w:rFonts w:cs="Calibri"/>
                <w:sz w:val="20"/>
              </w:rPr>
              <w:t xml:space="preserve"> и сводный протокол (</w:t>
            </w:r>
            <w:proofErr w:type="spellStart"/>
            <w:r w:rsidRPr="009B460B">
              <w:rPr>
                <w:rFonts w:cs="Calibri"/>
                <w:sz w:val="20"/>
              </w:rPr>
              <w:t>Summary</w:t>
            </w:r>
            <w:proofErr w:type="spellEnd"/>
            <w:r w:rsidRPr="009B460B">
              <w:rPr>
                <w:rFonts w:cs="Calibri"/>
                <w:sz w:val="20"/>
              </w:rPr>
              <w:t xml:space="preserve"> </w:t>
            </w:r>
            <w:proofErr w:type="spellStart"/>
            <w:r w:rsidRPr="009B460B">
              <w:rPr>
                <w:rFonts w:cs="Calibri"/>
                <w:sz w:val="20"/>
              </w:rPr>
              <w:t>Protocol</w:t>
            </w:r>
            <w:proofErr w:type="spellEnd"/>
            <w:r w:rsidRPr="009B460B">
              <w:rPr>
                <w:rFonts w:cs="Calibri"/>
                <w:sz w:val="20"/>
              </w:rPr>
              <w:t>), выданный производителем.</w:t>
            </w:r>
            <w:r w:rsidRPr="009B460B">
              <w:rPr>
                <w:rFonts w:cs="Calibri"/>
                <w:sz w:val="20"/>
                <w:lang w:val="hy-AM"/>
              </w:rPr>
              <w:t xml:space="preserve"> Для предоставления сертификата импорта регистрация вакцины не обязательна. </w:t>
            </w:r>
          </w:p>
          <w:p w14:paraId="1BD15562" w14:textId="77777777" w:rsidR="00636A14" w:rsidRPr="009B460B" w:rsidRDefault="00636A14" w:rsidP="00636A14">
            <w:pPr>
              <w:jc w:val="both"/>
              <w:rPr>
                <w:rFonts w:cs="Calibri"/>
                <w:sz w:val="20"/>
                <w:lang w:val="hy-AM"/>
              </w:rPr>
            </w:pPr>
            <w:r w:rsidRPr="009B460B">
              <w:rPr>
                <w:rFonts w:cs="Calibri"/>
                <w:sz w:val="20"/>
                <w:lang w:val="hy-AM"/>
              </w:rPr>
              <w:t>Срок годности вакцины при доставке:</w:t>
            </w:r>
          </w:p>
          <w:p w14:paraId="48C54C18" w14:textId="77777777" w:rsidR="00636A14" w:rsidRPr="009B460B" w:rsidRDefault="00636A14" w:rsidP="00636A14">
            <w:pPr>
              <w:jc w:val="both"/>
              <w:rPr>
                <w:rFonts w:cs="Calibri"/>
                <w:sz w:val="20"/>
                <w:lang w:val="hy-AM"/>
              </w:rPr>
            </w:pPr>
            <w:r w:rsidRPr="009B460B">
              <w:rPr>
                <w:rFonts w:cs="Calibri"/>
                <w:sz w:val="20"/>
              </w:rPr>
              <w:t>а</w:t>
            </w:r>
            <w:r w:rsidRPr="009B460B">
              <w:rPr>
                <w:rFonts w:cs="Calibri"/>
                <w:sz w:val="20"/>
                <w:lang w:val="hy-AM"/>
              </w:rPr>
              <w:t>)</w:t>
            </w:r>
            <w:r w:rsidRPr="009B460B">
              <w:rPr>
                <w:rFonts w:cs="Calibri"/>
                <w:sz w:val="20"/>
              </w:rPr>
              <w:t>л</w:t>
            </w:r>
            <w:r w:rsidRPr="009B460B">
              <w:rPr>
                <w:rFonts w:cs="Calibri"/>
                <w:sz w:val="20"/>
                <w:lang w:val="hy-AM"/>
              </w:rPr>
              <w:t>екарственные средства со сроком годности 2,5 года и более должны иметь остаточный срок годности не менее 24 месяцев на момент поставки.</w:t>
            </w:r>
          </w:p>
          <w:p w14:paraId="54051719" w14:textId="77777777" w:rsidR="00636A14" w:rsidRPr="009B460B" w:rsidRDefault="00636A14" w:rsidP="00636A14">
            <w:pPr>
              <w:jc w:val="both"/>
              <w:rPr>
                <w:rFonts w:cs="Calibri"/>
                <w:sz w:val="20"/>
                <w:lang w:val="hy-AM"/>
              </w:rPr>
            </w:pPr>
            <w:r w:rsidRPr="009B460B">
              <w:rPr>
                <w:rFonts w:cs="Calibri"/>
                <w:sz w:val="20"/>
                <w:lang w:val="hy-AM"/>
              </w:rPr>
              <w:t>б)лекарственные средства со сроком годности до 2,5 лет должны иметь остаточный срок годности не менее 12 месяцев на момент поставки</w:t>
            </w:r>
            <w:r w:rsidRPr="009B460B">
              <w:rPr>
                <w:rFonts w:cs="Calibri"/>
                <w:sz w:val="20"/>
              </w:rPr>
              <w:t>.</w:t>
            </w:r>
          </w:p>
          <w:p w14:paraId="6AE37B4C" w14:textId="625406E0" w:rsidR="004F57DE" w:rsidRPr="009B460B" w:rsidRDefault="00636A14" w:rsidP="00636A14">
            <w:pPr>
              <w:widowControl w:val="0"/>
              <w:rPr>
                <w:rFonts w:ascii="GHEA Grapalat" w:hAnsi="GHEA Grapalat" w:cs="Calibri"/>
                <w:sz w:val="20"/>
              </w:rPr>
            </w:pPr>
            <w:r w:rsidRPr="009B460B">
              <w:rPr>
                <w:rFonts w:cs="Calibri"/>
                <w:sz w:val="20"/>
                <w:lang w:val="hy-AM"/>
              </w:rPr>
              <w:t>Покупка и хранение товара осуществляется в соответствии с инструкциями внешнего пакета или вкладыша.</w:t>
            </w:r>
          </w:p>
        </w:tc>
      </w:tr>
      <w:tr w:rsidR="009B460B" w:rsidRPr="009B460B" w14:paraId="26C56EDD" w14:textId="77777777" w:rsidTr="00E0747C">
        <w:trPr>
          <w:trHeight w:val="692"/>
          <w:jc w:val="center"/>
        </w:trPr>
        <w:tc>
          <w:tcPr>
            <w:tcW w:w="630" w:type="dxa"/>
            <w:vAlign w:val="center"/>
          </w:tcPr>
          <w:p w14:paraId="326CE69B" w14:textId="2EDD85B5" w:rsidR="004F57DE" w:rsidRPr="009B460B" w:rsidRDefault="004F57DE" w:rsidP="004F57DE">
            <w:pPr>
              <w:widowControl w:val="0"/>
              <w:jc w:val="center"/>
              <w:rPr>
                <w:rFonts w:ascii="GHEA Grapalat" w:hAnsi="GHEA Grapalat"/>
                <w:sz w:val="16"/>
                <w:szCs w:val="16"/>
              </w:rPr>
            </w:pPr>
            <w:r w:rsidRPr="009B460B">
              <w:rPr>
                <w:rFonts w:ascii="GHEA Grapalat" w:hAnsi="GHEA Grapalat" w:cs="Calibri"/>
                <w:sz w:val="20"/>
                <w:szCs w:val="20"/>
                <w:lang w:val="hy-AM"/>
              </w:rPr>
              <w:t>3</w:t>
            </w:r>
          </w:p>
        </w:tc>
        <w:tc>
          <w:tcPr>
            <w:tcW w:w="1155" w:type="dxa"/>
            <w:vAlign w:val="center"/>
          </w:tcPr>
          <w:p w14:paraId="16D7A885" w14:textId="761D04A9" w:rsidR="004F57DE" w:rsidRPr="009B460B" w:rsidRDefault="004F57DE" w:rsidP="004F57DE">
            <w:pPr>
              <w:widowControl w:val="0"/>
              <w:jc w:val="center"/>
              <w:rPr>
                <w:rFonts w:ascii="GHEA Grapalat" w:hAnsi="GHEA Grapalat"/>
                <w:sz w:val="16"/>
                <w:szCs w:val="16"/>
              </w:rPr>
            </w:pPr>
            <w:r w:rsidRPr="009B460B">
              <w:rPr>
                <w:rFonts w:ascii="GHEA Grapalat" w:hAnsi="GHEA Grapalat" w:cs="Calibri"/>
                <w:sz w:val="20"/>
                <w:szCs w:val="20"/>
              </w:rPr>
              <w:t>33651271</w:t>
            </w:r>
          </w:p>
        </w:tc>
        <w:tc>
          <w:tcPr>
            <w:tcW w:w="1673" w:type="dxa"/>
            <w:vAlign w:val="center"/>
          </w:tcPr>
          <w:p w14:paraId="6A68B27B" w14:textId="24FC3E74" w:rsidR="004F57DE" w:rsidRPr="009B460B" w:rsidRDefault="004F57DE" w:rsidP="004F57DE">
            <w:pPr>
              <w:widowControl w:val="0"/>
              <w:jc w:val="center"/>
              <w:rPr>
                <w:rFonts w:ascii="GHEA Grapalat" w:hAnsi="GHEA Grapalat" w:cs="Calibri"/>
                <w:sz w:val="20"/>
                <w:szCs w:val="20"/>
              </w:rPr>
            </w:pPr>
            <w:r w:rsidRPr="009B460B">
              <w:rPr>
                <w:rFonts w:ascii="GHEA Grapalat" w:hAnsi="GHEA Grapalat" w:cs="Calibri"/>
                <w:sz w:val="20"/>
                <w:szCs w:val="20"/>
              </w:rPr>
              <w:t>Вакцина против клеще</w:t>
            </w:r>
            <w:r w:rsidR="00636A14" w:rsidRPr="009B460B">
              <w:rPr>
                <w:rFonts w:ascii="GHEA Grapalat" w:hAnsi="GHEA Grapalat" w:cs="Calibri"/>
                <w:sz w:val="20"/>
                <w:szCs w:val="20"/>
              </w:rPr>
              <w:t>в</w:t>
            </w:r>
            <w:r w:rsidRPr="009B460B">
              <w:rPr>
                <w:rFonts w:ascii="GHEA Grapalat" w:hAnsi="GHEA Grapalat" w:cs="Calibri"/>
                <w:sz w:val="20"/>
                <w:szCs w:val="20"/>
              </w:rPr>
              <w:t>ого энцефалита</w:t>
            </w:r>
          </w:p>
        </w:tc>
        <w:tc>
          <w:tcPr>
            <w:tcW w:w="1843" w:type="dxa"/>
            <w:vAlign w:val="center"/>
          </w:tcPr>
          <w:p w14:paraId="4D94136A" w14:textId="77777777" w:rsidR="004F57DE" w:rsidRPr="009B460B" w:rsidRDefault="004F57DE" w:rsidP="004F57DE">
            <w:pPr>
              <w:widowControl w:val="0"/>
              <w:jc w:val="center"/>
              <w:rPr>
                <w:rFonts w:ascii="GHEA Grapalat" w:hAnsi="GHEA Grapalat"/>
                <w:sz w:val="16"/>
                <w:szCs w:val="16"/>
              </w:rPr>
            </w:pPr>
          </w:p>
        </w:tc>
        <w:tc>
          <w:tcPr>
            <w:tcW w:w="1467" w:type="dxa"/>
            <w:vAlign w:val="center"/>
          </w:tcPr>
          <w:p w14:paraId="44B9B794" w14:textId="77777777" w:rsidR="004F57DE" w:rsidRPr="009B460B" w:rsidRDefault="004F57DE" w:rsidP="004F57DE">
            <w:pPr>
              <w:widowControl w:val="0"/>
              <w:jc w:val="center"/>
              <w:rPr>
                <w:rFonts w:ascii="GHEA Grapalat" w:hAnsi="GHEA Grapalat"/>
                <w:sz w:val="18"/>
                <w:szCs w:val="18"/>
                <w:lang w:val="en-US" w:eastAsia="en-US"/>
              </w:rPr>
            </w:pPr>
            <w:proofErr w:type="spellStart"/>
            <w:r w:rsidRPr="009B460B">
              <w:rPr>
                <w:rFonts w:ascii="GHEA Grapalat" w:hAnsi="GHEA Grapalat"/>
                <w:sz w:val="18"/>
                <w:szCs w:val="18"/>
                <w:lang w:val="en-US" w:eastAsia="en-US"/>
              </w:rPr>
              <w:t>Представлено</w:t>
            </w:r>
            <w:proofErr w:type="spellEnd"/>
            <w:r w:rsidRPr="009B460B">
              <w:rPr>
                <w:rFonts w:ascii="GHEA Grapalat" w:hAnsi="GHEA Grapalat"/>
                <w:sz w:val="18"/>
                <w:szCs w:val="18"/>
                <w:lang w:val="en-US" w:eastAsia="en-US"/>
              </w:rPr>
              <w:t xml:space="preserve"> </w:t>
            </w:r>
            <w:proofErr w:type="spellStart"/>
            <w:r w:rsidRPr="009B460B">
              <w:rPr>
                <w:rFonts w:ascii="GHEA Grapalat" w:hAnsi="GHEA Grapalat"/>
                <w:sz w:val="18"/>
                <w:szCs w:val="18"/>
                <w:lang w:val="en-US" w:eastAsia="en-US"/>
              </w:rPr>
              <w:t>ниже</w:t>
            </w:r>
            <w:proofErr w:type="spellEnd"/>
          </w:p>
        </w:tc>
        <w:tc>
          <w:tcPr>
            <w:tcW w:w="1085" w:type="dxa"/>
            <w:vAlign w:val="center"/>
          </w:tcPr>
          <w:p w14:paraId="23C47C17" w14:textId="3BAA48CD" w:rsidR="004F57DE" w:rsidRPr="009B460B" w:rsidRDefault="004F57DE" w:rsidP="004F57DE">
            <w:pPr>
              <w:widowControl w:val="0"/>
              <w:jc w:val="center"/>
              <w:rPr>
                <w:rFonts w:ascii="GHEA Grapalat" w:hAnsi="GHEA Grapalat"/>
                <w:sz w:val="20"/>
                <w:szCs w:val="20"/>
                <w:lang w:eastAsia="en-US"/>
              </w:rPr>
            </w:pPr>
            <w:r w:rsidRPr="009B460B">
              <w:rPr>
                <w:rFonts w:ascii="GHEA Grapalat" w:hAnsi="GHEA Grapalat"/>
                <w:sz w:val="20"/>
                <w:szCs w:val="20"/>
                <w:lang w:eastAsia="en-US"/>
              </w:rPr>
              <w:t>доз</w:t>
            </w:r>
            <w:r w:rsidR="00637B76" w:rsidRPr="009B460B">
              <w:rPr>
                <w:rFonts w:ascii="GHEA Grapalat" w:hAnsi="GHEA Grapalat"/>
                <w:sz w:val="20"/>
                <w:szCs w:val="20"/>
                <w:lang w:eastAsia="en-US"/>
              </w:rPr>
              <w:t>а</w:t>
            </w:r>
          </w:p>
        </w:tc>
        <w:tc>
          <w:tcPr>
            <w:tcW w:w="951" w:type="dxa"/>
            <w:vAlign w:val="center"/>
          </w:tcPr>
          <w:p w14:paraId="43D9313B" w14:textId="77777777" w:rsidR="004F57DE" w:rsidRPr="009B460B" w:rsidRDefault="004F57DE" w:rsidP="004F57DE">
            <w:pPr>
              <w:widowControl w:val="0"/>
              <w:jc w:val="center"/>
              <w:rPr>
                <w:rFonts w:ascii="GHEA Grapalat" w:hAnsi="GHEA Grapalat"/>
                <w:sz w:val="20"/>
                <w:szCs w:val="20"/>
                <w:lang w:val="en-US" w:eastAsia="en-US"/>
              </w:rPr>
            </w:pPr>
          </w:p>
        </w:tc>
        <w:tc>
          <w:tcPr>
            <w:tcW w:w="992" w:type="dxa"/>
            <w:vAlign w:val="center"/>
          </w:tcPr>
          <w:p w14:paraId="7E428B15" w14:textId="77777777" w:rsidR="004F57DE" w:rsidRPr="009B460B" w:rsidRDefault="004F57DE" w:rsidP="004F57DE">
            <w:pPr>
              <w:widowControl w:val="0"/>
              <w:jc w:val="center"/>
              <w:rPr>
                <w:rFonts w:ascii="GHEA Grapalat" w:hAnsi="GHEA Grapalat"/>
                <w:sz w:val="20"/>
                <w:szCs w:val="20"/>
                <w:lang w:val="en-US" w:eastAsia="en-US"/>
              </w:rPr>
            </w:pPr>
          </w:p>
        </w:tc>
        <w:tc>
          <w:tcPr>
            <w:tcW w:w="850" w:type="dxa"/>
            <w:vAlign w:val="center"/>
          </w:tcPr>
          <w:p w14:paraId="59DE9EFC" w14:textId="7C0E4ECB" w:rsidR="004F57DE" w:rsidRPr="009B460B" w:rsidRDefault="004F57DE" w:rsidP="004F57DE">
            <w:pPr>
              <w:widowControl w:val="0"/>
              <w:jc w:val="center"/>
              <w:rPr>
                <w:rFonts w:ascii="GHEA Grapalat" w:hAnsi="GHEA Grapalat"/>
                <w:sz w:val="20"/>
                <w:szCs w:val="20"/>
                <w:lang w:eastAsia="en-US"/>
              </w:rPr>
            </w:pPr>
            <w:r w:rsidRPr="009B460B">
              <w:rPr>
                <w:rFonts w:ascii="GHEA Grapalat" w:hAnsi="GHEA Grapalat"/>
                <w:sz w:val="20"/>
                <w:szCs w:val="20"/>
                <w:lang w:eastAsia="en-US"/>
              </w:rPr>
              <w:t>50</w:t>
            </w:r>
          </w:p>
        </w:tc>
        <w:tc>
          <w:tcPr>
            <w:tcW w:w="1429" w:type="dxa"/>
            <w:vAlign w:val="center"/>
          </w:tcPr>
          <w:p w14:paraId="4C861B36" w14:textId="77777777" w:rsidR="004F57DE" w:rsidRPr="009B460B" w:rsidRDefault="004F57DE" w:rsidP="004F57DE">
            <w:pPr>
              <w:widowControl w:val="0"/>
              <w:jc w:val="center"/>
              <w:rPr>
                <w:rFonts w:ascii="GHEA Grapalat" w:hAnsi="GHEA Grapalat"/>
                <w:sz w:val="20"/>
                <w:szCs w:val="20"/>
                <w:lang w:val="en-US" w:eastAsia="en-US"/>
              </w:rPr>
            </w:pPr>
            <w:r w:rsidRPr="009B460B">
              <w:rPr>
                <w:rFonts w:ascii="GHEA Grapalat" w:hAnsi="GHEA Grapalat"/>
                <w:sz w:val="20"/>
                <w:szCs w:val="20"/>
                <w:lang w:val="en-US" w:eastAsia="en-US"/>
              </w:rPr>
              <w:t xml:space="preserve">г. </w:t>
            </w:r>
            <w:proofErr w:type="spellStart"/>
            <w:r w:rsidRPr="009B460B">
              <w:rPr>
                <w:rFonts w:ascii="GHEA Grapalat" w:hAnsi="GHEA Grapalat"/>
                <w:sz w:val="20"/>
                <w:szCs w:val="20"/>
                <w:lang w:val="en-US" w:eastAsia="en-US"/>
              </w:rPr>
              <w:t>Ереван</w:t>
            </w:r>
            <w:proofErr w:type="spellEnd"/>
            <w:r w:rsidRPr="009B460B">
              <w:rPr>
                <w:rFonts w:ascii="GHEA Grapalat" w:hAnsi="GHEA Grapalat"/>
                <w:sz w:val="20"/>
                <w:szCs w:val="20"/>
                <w:lang w:val="en-US" w:eastAsia="en-US"/>
              </w:rPr>
              <w:t xml:space="preserve">, </w:t>
            </w:r>
            <w:proofErr w:type="spellStart"/>
            <w:r w:rsidRPr="009B460B">
              <w:rPr>
                <w:rFonts w:ascii="GHEA Grapalat" w:hAnsi="GHEA Grapalat"/>
                <w:sz w:val="20"/>
                <w:szCs w:val="20"/>
                <w:lang w:val="en-US" w:eastAsia="en-US"/>
              </w:rPr>
              <w:t>Давида</w:t>
            </w:r>
            <w:proofErr w:type="spellEnd"/>
            <w:r w:rsidRPr="009B460B">
              <w:rPr>
                <w:rFonts w:ascii="GHEA Grapalat" w:hAnsi="GHEA Grapalat"/>
                <w:sz w:val="20"/>
                <w:szCs w:val="20"/>
                <w:lang w:val="en-US" w:eastAsia="en-US"/>
              </w:rPr>
              <w:t xml:space="preserve"> </w:t>
            </w:r>
            <w:proofErr w:type="spellStart"/>
            <w:r w:rsidRPr="009B460B">
              <w:rPr>
                <w:rFonts w:ascii="GHEA Grapalat" w:hAnsi="GHEA Grapalat"/>
                <w:sz w:val="20"/>
                <w:szCs w:val="20"/>
                <w:lang w:val="en-US" w:eastAsia="en-US"/>
              </w:rPr>
              <w:t>Маляна</w:t>
            </w:r>
            <w:proofErr w:type="spellEnd"/>
            <w:r w:rsidRPr="009B460B">
              <w:rPr>
                <w:rFonts w:ascii="GHEA Grapalat" w:hAnsi="GHEA Grapalat"/>
                <w:sz w:val="20"/>
                <w:szCs w:val="20"/>
                <w:lang w:val="en-US" w:eastAsia="en-US"/>
              </w:rPr>
              <w:t xml:space="preserve"> 37</w:t>
            </w:r>
          </w:p>
          <w:p w14:paraId="4FCED583" w14:textId="77777777" w:rsidR="004F57DE" w:rsidRPr="009B460B" w:rsidRDefault="004F57DE" w:rsidP="004F57DE">
            <w:pPr>
              <w:widowControl w:val="0"/>
              <w:jc w:val="center"/>
              <w:rPr>
                <w:rFonts w:ascii="GHEA Grapalat" w:hAnsi="GHEA Grapalat"/>
                <w:sz w:val="20"/>
                <w:szCs w:val="20"/>
                <w:lang w:val="en-US" w:eastAsia="en-US"/>
              </w:rPr>
            </w:pPr>
          </w:p>
        </w:tc>
        <w:tc>
          <w:tcPr>
            <w:tcW w:w="1314" w:type="dxa"/>
            <w:vAlign w:val="center"/>
          </w:tcPr>
          <w:p w14:paraId="4CE1D5D6" w14:textId="4753CA18" w:rsidR="004F57DE" w:rsidRPr="009B460B" w:rsidRDefault="004F57DE" w:rsidP="004F57DE">
            <w:pPr>
              <w:widowControl w:val="0"/>
              <w:jc w:val="center"/>
              <w:rPr>
                <w:rFonts w:ascii="GHEA Grapalat" w:hAnsi="GHEA Grapalat"/>
                <w:sz w:val="20"/>
                <w:szCs w:val="20"/>
                <w:lang w:eastAsia="en-US"/>
              </w:rPr>
            </w:pPr>
            <w:r w:rsidRPr="009B460B">
              <w:rPr>
                <w:rFonts w:ascii="GHEA Grapalat" w:hAnsi="GHEA Grapalat"/>
                <w:sz w:val="20"/>
                <w:szCs w:val="20"/>
                <w:lang w:eastAsia="en-US"/>
              </w:rPr>
              <w:t>50</w:t>
            </w:r>
          </w:p>
        </w:tc>
        <w:tc>
          <w:tcPr>
            <w:tcW w:w="2255" w:type="dxa"/>
            <w:vAlign w:val="center"/>
          </w:tcPr>
          <w:p w14:paraId="0ED54504" w14:textId="259E7C93" w:rsidR="004F57DE" w:rsidRPr="009B460B" w:rsidRDefault="004F57DE" w:rsidP="004F57DE">
            <w:pPr>
              <w:widowControl w:val="0"/>
              <w:jc w:val="center"/>
              <w:rPr>
                <w:rFonts w:ascii="GHEA Grapalat" w:hAnsi="GHEA Grapalat"/>
                <w:sz w:val="20"/>
                <w:szCs w:val="20"/>
                <w:lang w:eastAsia="en-US"/>
              </w:rPr>
            </w:pPr>
            <w:r w:rsidRPr="009B460B">
              <w:rPr>
                <w:sz w:val="20"/>
                <w:szCs w:val="20"/>
                <w:lang w:val="hy-AM"/>
              </w:rPr>
              <w:t xml:space="preserve">40 календарных дней со дня подписания соглашения о предоставлении соответствующих финансовых </w:t>
            </w:r>
            <w:r w:rsidRPr="009B460B">
              <w:rPr>
                <w:sz w:val="20"/>
                <w:szCs w:val="20"/>
              </w:rPr>
              <w:t>средств</w:t>
            </w:r>
            <w:r w:rsidRPr="009B460B">
              <w:rPr>
                <w:sz w:val="20"/>
                <w:szCs w:val="20"/>
                <w:lang w:val="hy-AM"/>
              </w:rPr>
              <w:t>.</w:t>
            </w:r>
          </w:p>
        </w:tc>
      </w:tr>
      <w:tr w:rsidR="009B460B" w:rsidRPr="009B460B" w14:paraId="11DF7E09" w14:textId="77777777" w:rsidTr="00E0747C">
        <w:trPr>
          <w:trHeight w:val="246"/>
          <w:jc w:val="center"/>
        </w:trPr>
        <w:tc>
          <w:tcPr>
            <w:tcW w:w="15644" w:type="dxa"/>
            <w:gridSpan w:val="12"/>
          </w:tcPr>
          <w:p w14:paraId="724DA330" w14:textId="77777777" w:rsidR="00636A14" w:rsidRPr="009B460B" w:rsidRDefault="00636A14" w:rsidP="00636A14">
            <w:pPr>
              <w:jc w:val="both"/>
              <w:rPr>
                <w:rFonts w:cs="Calibri"/>
                <w:sz w:val="20"/>
              </w:rPr>
            </w:pPr>
            <w:r w:rsidRPr="009B460B">
              <w:rPr>
                <w:sz w:val="20"/>
                <w:szCs w:val="20"/>
              </w:rPr>
              <w:t xml:space="preserve">Вакцина против клещевого энцефалита в ампулах по 1 дозе инактивированного вируса штамма «Софьин» или «205». </w:t>
            </w:r>
            <w:r w:rsidRPr="009B460B">
              <w:rPr>
                <w:rFonts w:cs="Calibri"/>
                <w:sz w:val="20"/>
                <w:lang w:val="hy-AM"/>
              </w:rPr>
              <w:t xml:space="preserve"> Наличие с импортируемой партией  в каждой коробке и/или групповой упаковке датчиков, фиксирующих</w:t>
            </w:r>
            <w:r w:rsidRPr="009B460B">
              <w:rPr>
                <w:rFonts w:cs="Calibri"/>
                <w:sz w:val="20"/>
              </w:rPr>
              <w:t xml:space="preserve">, </w:t>
            </w:r>
            <w:proofErr w:type="spellStart"/>
            <w:r w:rsidRPr="009B460B">
              <w:rPr>
                <w:rFonts w:cs="Calibri"/>
                <w:sz w:val="20"/>
              </w:rPr>
              <w:t>запомина</w:t>
            </w:r>
            <w:proofErr w:type="spellEnd"/>
            <w:r w:rsidRPr="009B460B">
              <w:rPr>
                <w:rFonts w:cs="Calibri"/>
                <w:sz w:val="20"/>
                <w:lang w:val="hy-AM"/>
              </w:rPr>
              <w:t>ющих</w:t>
            </w:r>
            <w:r w:rsidRPr="009B460B">
              <w:rPr>
                <w:rFonts w:cs="Calibri"/>
                <w:sz w:val="20"/>
              </w:rPr>
              <w:t xml:space="preserve"> и </w:t>
            </w:r>
            <w:proofErr w:type="spellStart"/>
            <w:r w:rsidRPr="009B460B">
              <w:rPr>
                <w:rFonts w:cs="Calibri"/>
                <w:sz w:val="20"/>
              </w:rPr>
              <w:t>расшифровыва</w:t>
            </w:r>
            <w:proofErr w:type="spellEnd"/>
            <w:r w:rsidRPr="009B460B">
              <w:rPr>
                <w:rFonts w:cs="Calibri"/>
                <w:sz w:val="20"/>
                <w:lang w:val="hy-AM"/>
              </w:rPr>
              <w:t xml:space="preserve">ющих температурный режим при транспортировке и хранения, </w:t>
            </w:r>
            <w:r w:rsidRPr="009B460B">
              <w:t xml:space="preserve">с </w:t>
            </w:r>
            <w:r w:rsidRPr="009B460B">
              <w:rPr>
                <w:rFonts w:cs="Calibri"/>
                <w:sz w:val="20"/>
                <w:lang w:val="hy-AM"/>
              </w:rPr>
              <w:t>надлежащ</w:t>
            </w:r>
            <w:r w:rsidRPr="009B460B">
              <w:rPr>
                <w:rFonts w:cs="Calibri"/>
                <w:sz w:val="20"/>
              </w:rPr>
              <w:t>ей</w:t>
            </w:r>
            <w:r w:rsidRPr="009B460B">
              <w:rPr>
                <w:rFonts w:cs="Calibri"/>
                <w:sz w:val="20"/>
                <w:lang w:val="hy-AM"/>
              </w:rPr>
              <w:t xml:space="preserve"> маркировк</w:t>
            </w:r>
            <w:r w:rsidRPr="009B460B">
              <w:rPr>
                <w:rFonts w:cs="Calibri"/>
                <w:sz w:val="20"/>
              </w:rPr>
              <w:t xml:space="preserve">ой </w:t>
            </w:r>
            <w:r w:rsidRPr="009B460B">
              <w:rPr>
                <w:rFonts w:cs="Calibri"/>
                <w:sz w:val="20"/>
                <w:lang w:val="hy-AM"/>
              </w:rPr>
              <w:t xml:space="preserve"> каждой коробк</w:t>
            </w:r>
            <w:r w:rsidRPr="009B460B">
              <w:rPr>
                <w:rFonts w:cs="Calibri"/>
                <w:sz w:val="20"/>
              </w:rPr>
              <w:t>и</w:t>
            </w:r>
            <w:r w:rsidRPr="009B460B">
              <w:rPr>
                <w:rFonts w:cs="Calibri"/>
                <w:sz w:val="20"/>
                <w:lang w:val="hy-AM"/>
              </w:rPr>
              <w:t xml:space="preserve"> и/или групповой упаковк</w:t>
            </w:r>
            <w:r w:rsidRPr="009B460B">
              <w:rPr>
                <w:rFonts w:cs="Calibri"/>
                <w:sz w:val="20"/>
              </w:rPr>
              <w:t>и,</w:t>
            </w:r>
            <w:r w:rsidRPr="009B460B">
              <w:rPr>
                <w:rFonts w:cs="Calibri"/>
                <w:sz w:val="20"/>
                <w:lang w:val="hy-AM"/>
              </w:rPr>
              <w:t xml:space="preserve"> с меткой «стекло», обеспечение во время перевозки</w:t>
            </w:r>
            <w:r w:rsidRPr="009B460B">
              <w:t xml:space="preserve"> </w:t>
            </w:r>
            <w:r w:rsidRPr="009B460B">
              <w:rPr>
                <w:rFonts w:cs="Calibri"/>
                <w:sz w:val="20"/>
                <w:lang w:val="hy-AM"/>
              </w:rPr>
              <w:t>и хранения температурного режима от +2 до +8</w:t>
            </w:r>
            <w:r w:rsidRPr="009B460B">
              <w:rPr>
                <w:rFonts w:cs="Calibri"/>
                <w:sz w:val="20"/>
                <w:vertAlign w:val="superscript"/>
                <w:lang w:val="hy-AM"/>
              </w:rPr>
              <w:t>о</w:t>
            </w:r>
            <w:r w:rsidRPr="009B460B">
              <w:rPr>
                <w:rFonts w:cs="Calibri"/>
                <w:sz w:val="20"/>
                <w:lang w:val="hy-AM"/>
              </w:rPr>
              <w:t>C. Наличие лицензии преквалификации ВОЗ</w:t>
            </w:r>
            <w:r w:rsidRPr="009B460B">
              <w:rPr>
                <w:rFonts w:cs="Calibri"/>
                <w:sz w:val="20"/>
              </w:rPr>
              <w:t xml:space="preserve"> и/или</w:t>
            </w:r>
            <w:r w:rsidRPr="009B460B">
              <w:rPr>
                <w:rFonts w:cs="Calibri"/>
                <w:sz w:val="20"/>
                <w:lang w:val="hy-AM"/>
              </w:rPr>
              <w:t xml:space="preserve"> регистрации</w:t>
            </w:r>
            <w:r w:rsidRPr="009B460B">
              <w:rPr>
                <w:rFonts w:cs="Calibri"/>
                <w:sz w:val="20"/>
              </w:rPr>
              <w:t xml:space="preserve"> в стране-члене международной профессиональной организации, определенной постановлением Правительства Республики Армения от 23 февраля 2017 года N 172-А. </w:t>
            </w:r>
            <w:r w:rsidRPr="009B460B">
              <w:rPr>
                <w:rFonts w:cs="Calibri"/>
                <w:sz w:val="20"/>
                <w:lang w:val="hy-AM"/>
              </w:rPr>
              <w:t>Поставка вакцины с наличием следующих документов: авианакладная (AWB), счет-фактура, упаковочный лист (Packing list), наличие сертификата качества каждо</w:t>
            </w:r>
            <w:r w:rsidRPr="009B460B">
              <w:rPr>
                <w:rFonts w:cs="Calibri"/>
                <w:sz w:val="20"/>
              </w:rPr>
              <w:t>й</w:t>
            </w:r>
            <w:r w:rsidRPr="009B460B">
              <w:rPr>
                <w:rFonts w:cs="Calibri"/>
                <w:sz w:val="20"/>
                <w:lang w:val="hy-AM"/>
              </w:rPr>
              <w:t xml:space="preserve"> партии</w:t>
            </w:r>
            <w:r w:rsidRPr="009B460B">
              <w:rPr>
                <w:rFonts w:cs="Calibri"/>
                <w:sz w:val="20"/>
              </w:rPr>
              <w:t xml:space="preserve">, </w:t>
            </w:r>
            <w:r w:rsidRPr="009B460B">
              <w:rPr>
                <w:rFonts w:cs="Calibri"/>
                <w:sz w:val="20"/>
                <w:lang w:val="hy-AM"/>
              </w:rPr>
              <w:t xml:space="preserve">свидетельство о выпуске партии (Lot Release Certificate) </w:t>
            </w:r>
            <w:r w:rsidRPr="009B460B">
              <w:rPr>
                <w:rFonts w:cs="Calibri"/>
                <w:sz w:val="20"/>
              </w:rPr>
              <w:t>выданный</w:t>
            </w:r>
            <w:r w:rsidRPr="009B460B">
              <w:rPr>
                <w:rFonts w:cs="Calibri"/>
                <w:sz w:val="20"/>
                <w:lang w:val="hy-AM"/>
              </w:rPr>
              <w:t xml:space="preserve"> со стороны регулирующего органа (NRA или НРО)</w:t>
            </w:r>
            <w:r w:rsidRPr="009B460B">
              <w:t xml:space="preserve"> </w:t>
            </w:r>
            <w:r w:rsidRPr="009B460B">
              <w:rPr>
                <w:rFonts w:cs="Calibri"/>
                <w:sz w:val="20"/>
                <w:lang w:val="hy-AM"/>
              </w:rPr>
              <w:t>страны-производителя</w:t>
            </w:r>
            <w:r w:rsidRPr="009B460B">
              <w:rPr>
                <w:rFonts w:cs="Calibri"/>
                <w:sz w:val="20"/>
              </w:rPr>
              <w:t xml:space="preserve"> и сводный протокол (</w:t>
            </w:r>
            <w:proofErr w:type="spellStart"/>
            <w:r w:rsidRPr="009B460B">
              <w:rPr>
                <w:rFonts w:cs="Calibri"/>
                <w:sz w:val="20"/>
              </w:rPr>
              <w:t>Summary</w:t>
            </w:r>
            <w:proofErr w:type="spellEnd"/>
            <w:r w:rsidRPr="009B460B">
              <w:rPr>
                <w:rFonts w:cs="Calibri"/>
                <w:sz w:val="20"/>
              </w:rPr>
              <w:t xml:space="preserve"> </w:t>
            </w:r>
            <w:proofErr w:type="spellStart"/>
            <w:r w:rsidRPr="009B460B">
              <w:rPr>
                <w:rFonts w:cs="Calibri"/>
                <w:sz w:val="20"/>
              </w:rPr>
              <w:t>Protocol</w:t>
            </w:r>
            <w:proofErr w:type="spellEnd"/>
            <w:r w:rsidRPr="009B460B">
              <w:rPr>
                <w:rFonts w:cs="Calibri"/>
                <w:sz w:val="20"/>
              </w:rPr>
              <w:t>), выданный производителем.</w:t>
            </w:r>
            <w:r w:rsidRPr="009B460B">
              <w:rPr>
                <w:rFonts w:cs="Calibri"/>
                <w:sz w:val="20"/>
                <w:lang w:val="hy-AM"/>
              </w:rPr>
              <w:t xml:space="preserve"> Для предоставления сертификата импорта регистрация вакцины не обязательна. </w:t>
            </w:r>
          </w:p>
          <w:p w14:paraId="277A5130" w14:textId="77777777" w:rsidR="00636A14" w:rsidRPr="009B460B" w:rsidRDefault="00636A14" w:rsidP="00636A14">
            <w:pPr>
              <w:jc w:val="both"/>
              <w:rPr>
                <w:rFonts w:cs="Calibri"/>
                <w:sz w:val="20"/>
                <w:lang w:val="hy-AM"/>
              </w:rPr>
            </w:pPr>
            <w:r w:rsidRPr="009B460B">
              <w:rPr>
                <w:rFonts w:cs="Calibri"/>
                <w:sz w:val="20"/>
                <w:lang w:val="hy-AM"/>
              </w:rPr>
              <w:t>Срок годности вакцины при доставке:</w:t>
            </w:r>
          </w:p>
          <w:p w14:paraId="1A8975E2" w14:textId="77777777" w:rsidR="00636A14" w:rsidRPr="009B460B" w:rsidRDefault="00636A14" w:rsidP="00636A14">
            <w:pPr>
              <w:jc w:val="both"/>
              <w:rPr>
                <w:rFonts w:cs="Calibri"/>
                <w:sz w:val="20"/>
                <w:lang w:val="hy-AM"/>
              </w:rPr>
            </w:pPr>
            <w:r w:rsidRPr="009B460B">
              <w:rPr>
                <w:rFonts w:cs="Calibri"/>
                <w:sz w:val="20"/>
              </w:rPr>
              <w:t>а</w:t>
            </w:r>
            <w:r w:rsidRPr="009B460B">
              <w:rPr>
                <w:rFonts w:cs="Calibri"/>
                <w:sz w:val="20"/>
                <w:lang w:val="hy-AM"/>
              </w:rPr>
              <w:t>)</w:t>
            </w:r>
            <w:r w:rsidRPr="009B460B">
              <w:rPr>
                <w:rFonts w:cs="Calibri"/>
                <w:sz w:val="20"/>
              </w:rPr>
              <w:t>л</w:t>
            </w:r>
            <w:r w:rsidRPr="009B460B">
              <w:rPr>
                <w:rFonts w:cs="Calibri"/>
                <w:sz w:val="20"/>
                <w:lang w:val="hy-AM"/>
              </w:rPr>
              <w:t>екарственные средства со сроком годности 2,5 года и более должны иметь остаточный срок годности не менее 24 месяцев на момент поставки.</w:t>
            </w:r>
          </w:p>
          <w:p w14:paraId="267C119B" w14:textId="77777777" w:rsidR="00636A14" w:rsidRPr="009B460B" w:rsidRDefault="00636A14" w:rsidP="00636A14">
            <w:pPr>
              <w:jc w:val="both"/>
              <w:rPr>
                <w:rFonts w:cs="Calibri"/>
                <w:sz w:val="20"/>
                <w:lang w:val="hy-AM"/>
              </w:rPr>
            </w:pPr>
            <w:r w:rsidRPr="009B460B">
              <w:rPr>
                <w:rFonts w:cs="Calibri"/>
                <w:sz w:val="20"/>
                <w:lang w:val="hy-AM"/>
              </w:rPr>
              <w:t>б)лекарственные средства со сроком годности до 2,5 лет должны иметь остаточный срок годности не менее 12 месяцев на момент поставки</w:t>
            </w:r>
            <w:r w:rsidRPr="009B460B">
              <w:rPr>
                <w:rFonts w:cs="Calibri"/>
                <w:sz w:val="20"/>
              </w:rPr>
              <w:t>.</w:t>
            </w:r>
          </w:p>
          <w:p w14:paraId="7F3AE7E7" w14:textId="00BC2B1F" w:rsidR="004F57DE" w:rsidRPr="009B460B" w:rsidRDefault="00636A14" w:rsidP="00636A14">
            <w:pPr>
              <w:widowControl w:val="0"/>
              <w:rPr>
                <w:rFonts w:ascii="GHEA Grapalat" w:hAnsi="GHEA Grapalat" w:cs="Calibri"/>
                <w:sz w:val="20"/>
              </w:rPr>
            </w:pPr>
            <w:r w:rsidRPr="009B460B">
              <w:rPr>
                <w:rFonts w:cs="Calibri"/>
                <w:sz w:val="20"/>
                <w:lang w:val="hy-AM"/>
              </w:rPr>
              <w:t>Покупка и хранение товара осуществляется в соответствии с инструкциями внешнего пакета или вкладыша.</w:t>
            </w:r>
          </w:p>
        </w:tc>
      </w:tr>
    </w:tbl>
    <w:p w14:paraId="7EF3C388" w14:textId="77777777" w:rsidR="00F954E8" w:rsidRPr="00521A49" w:rsidRDefault="00F954E8" w:rsidP="00962010">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14:paraId="4E31E06A" w14:textId="77777777" w:rsidTr="00E22E51">
        <w:trPr>
          <w:jc w:val="center"/>
        </w:trPr>
        <w:tc>
          <w:tcPr>
            <w:tcW w:w="4536" w:type="dxa"/>
          </w:tcPr>
          <w:p w14:paraId="68A1457E" w14:textId="77777777" w:rsidR="00071D1C" w:rsidRPr="00521A49" w:rsidRDefault="00071D1C" w:rsidP="00962010">
            <w:pPr>
              <w:widowControl w:val="0"/>
              <w:jc w:val="center"/>
              <w:rPr>
                <w:rFonts w:ascii="GHEA Grapalat" w:hAnsi="GHEA Grapalat" w:cs="Sylfaen"/>
                <w:b/>
                <w:bCs/>
              </w:rPr>
            </w:pPr>
            <w:r w:rsidRPr="00521A49">
              <w:rPr>
                <w:rFonts w:ascii="GHEA Grapalat" w:hAnsi="GHEA Grapalat"/>
                <w:b/>
              </w:rPr>
              <w:lastRenderedPageBreak/>
              <w:t>ПОКУПАТЕЛЬ</w:t>
            </w:r>
          </w:p>
          <w:p w14:paraId="0DF3F42E" w14:textId="77777777"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14:paraId="62EB306C" w14:textId="77777777"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14:paraId="73AD8369" w14:textId="77777777"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14:paraId="62974DBA" w14:textId="77777777" w:rsidR="00071D1C" w:rsidRPr="00521A49" w:rsidRDefault="00071D1C" w:rsidP="00962010">
            <w:pPr>
              <w:widowControl w:val="0"/>
              <w:jc w:val="center"/>
              <w:rPr>
                <w:rFonts w:ascii="GHEA Grapalat" w:hAnsi="GHEA Grapalat"/>
              </w:rPr>
            </w:pPr>
          </w:p>
        </w:tc>
        <w:tc>
          <w:tcPr>
            <w:tcW w:w="4343" w:type="dxa"/>
          </w:tcPr>
          <w:p w14:paraId="618DB8B4" w14:textId="77777777"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14:paraId="14F3ACF5" w14:textId="77777777"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14:paraId="633EE521" w14:textId="77777777"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14:paraId="7EE910AE" w14:textId="77777777"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14:paraId="6A7B306D" w14:textId="77777777"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14:paraId="12FDB159" w14:textId="77777777"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08EFF900" w14:textId="77777777" w:rsidR="008F3B5F" w:rsidRPr="00B138F3" w:rsidRDefault="008F3B5F" w:rsidP="008F3B5F">
      <w:pPr>
        <w:widowControl w:val="0"/>
        <w:spacing w:after="16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12"/>
        <w:t>*</w:t>
      </w:r>
    </w:p>
    <w:p w14:paraId="79303CEE" w14:textId="77777777" w:rsidR="008F3B5F" w:rsidRPr="00B138F3" w:rsidRDefault="008F3B5F" w:rsidP="008F3B5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4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3385"/>
        <w:gridCol w:w="787"/>
        <w:gridCol w:w="899"/>
        <w:gridCol w:w="742"/>
        <w:gridCol w:w="655"/>
        <w:gridCol w:w="758"/>
        <w:gridCol w:w="863"/>
        <w:gridCol w:w="823"/>
        <w:gridCol w:w="869"/>
        <w:gridCol w:w="828"/>
        <w:gridCol w:w="725"/>
        <w:gridCol w:w="10"/>
      </w:tblGrid>
      <w:tr w:rsidR="008F3B5F" w:rsidRPr="00B138F3" w14:paraId="38A352E4" w14:textId="77777777" w:rsidTr="009B283B">
        <w:trPr>
          <w:trHeight w:val="305"/>
          <w:jc w:val="center"/>
        </w:trPr>
        <w:tc>
          <w:tcPr>
            <w:tcW w:w="14411" w:type="dxa"/>
            <w:gridSpan w:val="14"/>
          </w:tcPr>
          <w:p w14:paraId="4A9E5EB0" w14:textId="77777777" w:rsidR="008F3B5F" w:rsidRPr="00B138F3" w:rsidRDefault="008F3B5F" w:rsidP="001270E9">
            <w:pPr>
              <w:widowControl w:val="0"/>
              <w:jc w:val="center"/>
              <w:rPr>
                <w:rFonts w:ascii="GHEA Grapalat" w:hAnsi="GHEA Grapalat"/>
                <w:sz w:val="16"/>
                <w:szCs w:val="16"/>
              </w:rPr>
            </w:pPr>
            <w:r w:rsidRPr="00B138F3">
              <w:rPr>
                <w:rFonts w:ascii="GHEA Grapalat" w:hAnsi="GHEA Grapalat"/>
                <w:sz w:val="16"/>
                <w:szCs w:val="16"/>
              </w:rPr>
              <w:t>Товар</w:t>
            </w:r>
          </w:p>
        </w:tc>
      </w:tr>
      <w:tr w:rsidR="00DA609D" w:rsidRPr="00B138F3" w14:paraId="30C53A38" w14:textId="77777777" w:rsidTr="009B283B">
        <w:trPr>
          <w:trHeight w:val="747"/>
          <w:jc w:val="center"/>
        </w:trPr>
        <w:tc>
          <w:tcPr>
            <w:tcW w:w="1547" w:type="dxa"/>
            <w:vMerge w:val="restart"/>
            <w:vAlign w:val="center"/>
          </w:tcPr>
          <w:p w14:paraId="6CAFBD35" w14:textId="77777777" w:rsidR="00DA609D" w:rsidRPr="00B138F3" w:rsidRDefault="00DA609D" w:rsidP="001270E9">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Merge w:val="restart"/>
            <w:vAlign w:val="center"/>
          </w:tcPr>
          <w:p w14:paraId="2CFA85ED" w14:textId="77777777" w:rsidR="00DA609D" w:rsidRPr="00B138F3" w:rsidRDefault="00DA609D" w:rsidP="001270E9">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3385" w:type="dxa"/>
            <w:vMerge w:val="restart"/>
            <w:vAlign w:val="center"/>
          </w:tcPr>
          <w:p w14:paraId="21F0AFB0" w14:textId="77777777" w:rsidR="00DA609D" w:rsidRPr="00B138F3" w:rsidRDefault="00DA609D" w:rsidP="001270E9">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7956" w:type="dxa"/>
            <w:gridSpan w:val="11"/>
            <w:vAlign w:val="center"/>
          </w:tcPr>
          <w:p w14:paraId="2990BD91" w14:textId="6998A7AD" w:rsidR="00DA609D" w:rsidRPr="00B138F3" w:rsidRDefault="00DA609D" w:rsidP="00E23D1F">
            <w:pPr>
              <w:widowControl w:val="0"/>
              <w:jc w:val="center"/>
              <w:rPr>
                <w:rFonts w:ascii="GHEA Grapalat" w:hAnsi="GHEA Grapalat"/>
                <w:sz w:val="16"/>
                <w:szCs w:val="16"/>
              </w:rPr>
            </w:pPr>
            <w:r w:rsidRPr="00B138F3">
              <w:rPr>
                <w:rFonts w:ascii="GHEA Grapalat" w:hAnsi="GHEA Grapalat"/>
                <w:sz w:val="16"/>
                <w:szCs w:val="16"/>
              </w:rPr>
              <w:t xml:space="preserve">Оплату товара предусматривается произвести в </w:t>
            </w:r>
            <w:r w:rsidR="00717A2D">
              <w:rPr>
                <w:rFonts w:ascii="GHEA Grapalat" w:hAnsi="GHEA Grapalat"/>
                <w:sz w:val="16"/>
                <w:szCs w:val="16"/>
                <w:lang w:val="hy-AM"/>
              </w:rPr>
              <w:t>2025</w:t>
            </w:r>
            <w:r w:rsidR="00717A2D" w:rsidRPr="00B138F3">
              <w:rPr>
                <w:rFonts w:ascii="GHEA Grapalat" w:hAnsi="GHEA Grapalat"/>
                <w:sz w:val="16"/>
                <w:szCs w:val="16"/>
              </w:rPr>
              <w:t xml:space="preserve"> г</w:t>
            </w:r>
            <w:r w:rsidRPr="00B138F3">
              <w:rPr>
                <w:rFonts w:ascii="GHEA Grapalat" w:hAnsi="GHEA Grapalat"/>
                <w:sz w:val="16"/>
                <w:szCs w:val="16"/>
              </w:rPr>
              <w:t>., по месяцам, в том числе</w:t>
            </w:r>
            <w:r w:rsidRPr="00B138F3">
              <w:rPr>
                <w:rStyle w:val="FootnoteReference"/>
                <w:rFonts w:ascii="GHEA Grapalat" w:hAnsi="GHEA Grapalat"/>
                <w:sz w:val="16"/>
                <w:szCs w:val="16"/>
              </w:rPr>
              <w:footnoteReference w:customMarkFollows="1" w:id="13"/>
              <w:t>**</w:t>
            </w:r>
          </w:p>
        </w:tc>
      </w:tr>
      <w:tr w:rsidR="009B283B" w:rsidRPr="00B138F3" w14:paraId="63D17D9E" w14:textId="77777777" w:rsidTr="009B283B">
        <w:trPr>
          <w:gridAfter w:val="1"/>
          <w:wAfter w:w="10" w:type="dxa"/>
          <w:trHeight w:val="594"/>
          <w:jc w:val="center"/>
        </w:trPr>
        <w:tc>
          <w:tcPr>
            <w:tcW w:w="1547" w:type="dxa"/>
            <w:vMerge/>
          </w:tcPr>
          <w:p w14:paraId="19574851" w14:textId="77777777" w:rsidR="009B283B" w:rsidRPr="00B138F3" w:rsidRDefault="009B283B" w:rsidP="001270E9">
            <w:pPr>
              <w:widowControl w:val="0"/>
              <w:jc w:val="center"/>
              <w:rPr>
                <w:rFonts w:ascii="GHEA Grapalat" w:hAnsi="GHEA Grapalat"/>
                <w:sz w:val="16"/>
                <w:szCs w:val="16"/>
              </w:rPr>
            </w:pPr>
          </w:p>
        </w:tc>
        <w:tc>
          <w:tcPr>
            <w:tcW w:w="1520" w:type="dxa"/>
            <w:vMerge/>
          </w:tcPr>
          <w:p w14:paraId="447E1A53" w14:textId="77777777" w:rsidR="009B283B" w:rsidRPr="00B138F3" w:rsidRDefault="009B283B" w:rsidP="001270E9">
            <w:pPr>
              <w:widowControl w:val="0"/>
              <w:jc w:val="center"/>
              <w:rPr>
                <w:rFonts w:ascii="GHEA Grapalat" w:hAnsi="GHEA Grapalat"/>
                <w:sz w:val="16"/>
                <w:szCs w:val="16"/>
              </w:rPr>
            </w:pPr>
          </w:p>
        </w:tc>
        <w:tc>
          <w:tcPr>
            <w:tcW w:w="3385" w:type="dxa"/>
            <w:vMerge/>
          </w:tcPr>
          <w:p w14:paraId="34C4C642" w14:textId="77777777" w:rsidR="009B283B" w:rsidRPr="00B138F3" w:rsidRDefault="009B283B" w:rsidP="001270E9">
            <w:pPr>
              <w:widowControl w:val="0"/>
              <w:jc w:val="center"/>
              <w:rPr>
                <w:rFonts w:ascii="GHEA Grapalat" w:hAnsi="GHEA Grapalat"/>
                <w:sz w:val="16"/>
                <w:szCs w:val="16"/>
              </w:rPr>
            </w:pPr>
          </w:p>
        </w:tc>
        <w:tc>
          <w:tcPr>
            <w:tcW w:w="787" w:type="dxa"/>
            <w:vAlign w:val="center"/>
          </w:tcPr>
          <w:p w14:paraId="376DFC5C" w14:textId="77777777" w:rsidR="009B283B" w:rsidRPr="00B138F3" w:rsidRDefault="009B283B" w:rsidP="001270E9">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899" w:type="dxa"/>
            <w:vAlign w:val="center"/>
          </w:tcPr>
          <w:p w14:paraId="1177291F" w14:textId="77777777" w:rsidR="009B283B" w:rsidRPr="00B138F3" w:rsidRDefault="009B283B" w:rsidP="001270E9">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742" w:type="dxa"/>
            <w:vAlign w:val="center"/>
          </w:tcPr>
          <w:p w14:paraId="2371399E" w14:textId="77777777" w:rsidR="009B283B" w:rsidRPr="00B138F3" w:rsidRDefault="009B283B" w:rsidP="001270E9">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55" w:type="dxa"/>
            <w:vAlign w:val="center"/>
          </w:tcPr>
          <w:p w14:paraId="49BC3472" w14:textId="77777777" w:rsidR="009B283B" w:rsidRPr="00B138F3" w:rsidRDefault="009B283B" w:rsidP="001270E9">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58" w:type="dxa"/>
            <w:vAlign w:val="center"/>
          </w:tcPr>
          <w:p w14:paraId="5434CF48" w14:textId="77777777" w:rsidR="009B283B" w:rsidRPr="00B138F3" w:rsidRDefault="009B283B" w:rsidP="001270E9">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3" w:type="dxa"/>
            <w:vAlign w:val="center"/>
          </w:tcPr>
          <w:p w14:paraId="0900DD25" w14:textId="77777777" w:rsidR="009B283B" w:rsidRPr="00B138F3" w:rsidRDefault="009B283B" w:rsidP="001270E9">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23" w:type="dxa"/>
            <w:vAlign w:val="center"/>
          </w:tcPr>
          <w:p w14:paraId="01307BB5" w14:textId="77777777" w:rsidR="009B283B" w:rsidRPr="00B138F3" w:rsidRDefault="009B283B" w:rsidP="001270E9">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869" w:type="dxa"/>
            <w:vAlign w:val="center"/>
          </w:tcPr>
          <w:p w14:paraId="3C068920" w14:textId="77777777" w:rsidR="009B283B" w:rsidRPr="00B138F3" w:rsidRDefault="009B283B" w:rsidP="001270E9">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28" w:type="dxa"/>
            <w:vAlign w:val="center"/>
          </w:tcPr>
          <w:p w14:paraId="61C75735" w14:textId="77777777" w:rsidR="009B283B" w:rsidRPr="00B138F3" w:rsidRDefault="009B283B" w:rsidP="001270E9">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25" w:type="dxa"/>
            <w:vAlign w:val="center"/>
          </w:tcPr>
          <w:p w14:paraId="3769759B" w14:textId="77777777" w:rsidR="009B283B" w:rsidRPr="00717A2D" w:rsidRDefault="009B283B" w:rsidP="001270E9">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9B283B" w:rsidRPr="00B138F3" w14:paraId="043BCC41" w14:textId="77777777" w:rsidTr="009B283B">
        <w:trPr>
          <w:gridAfter w:val="1"/>
          <w:wAfter w:w="10" w:type="dxa"/>
          <w:trHeight w:val="404"/>
          <w:jc w:val="center"/>
        </w:trPr>
        <w:tc>
          <w:tcPr>
            <w:tcW w:w="1547" w:type="dxa"/>
            <w:vAlign w:val="center"/>
          </w:tcPr>
          <w:p w14:paraId="76CD0D15" w14:textId="33011558" w:rsidR="009B283B" w:rsidRPr="00B138F3" w:rsidRDefault="009B283B" w:rsidP="009B283B">
            <w:pPr>
              <w:widowControl w:val="0"/>
              <w:jc w:val="center"/>
              <w:rPr>
                <w:rFonts w:ascii="GHEA Grapalat" w:hAnsi="GHEA Grapalat"/>
                <w:sz w:val="16"/>
                <w:szCs w:val="16"/>
              </w:rPr>
            </w:pPr>
            <w:r w:rsidRPr="00BF1E08">
              <w:rPr>
                <w:rFonts w:ascii="GHEA Grapalat" w:hAnsi="GHEA Grapalat" w:cs="Calibri"/>
                <w:sz w:val="20"/>
                <w:szCs w:val="20"/>
              </w:rPr>
              <w:t>1</w:t>
            </w:r>
          </w:p>
        </w:tc>
        <w:tc>
          <w:tcPr>
            <w:tcW w:w="1520" w:type="dxa"/>
            <w:vAlign w:val="center"/>
          </w:tcPr>
          <w:p w14:paraId="337BD40B" w14:textId="537442D4" w:rsidR="009B283B" w:rsidRPr="00B138F3" w:rsidRDefault="009B283B" w:rsidP="009B283B">
            <w:pPr>
              <w:widowControl w:val="0"/>
              <w:jc w:val="center"/>
              <w:rPr>
                <w:rFonts w:ascii="GHEA Grapalat" w:hAnsi="GHEA Grapalat"/>
                <w:sz w:val="16"/>
                <w:szCs w:val="16"/>
              </w:rPr>
            </w:pPr>
            <w:r>
              <w:rPr>
                <w:rFonts w:ascii="GHEA Grapalat" w:hAnsi="GHEA Grapalat" w:cs="Calibri"/>
                <w:sz w:val="20"/>
                <w:szCs w:val="20"/>
              </w:rPr>
              <w:t>33651219</w:t>
            </w:r>
          </w:p>
        </w:tc>
        <w:tc>
          <w:tcPr>
            <w:tcW w:w="3385" w:type="dxa"/>
            <w:vAlign w:val="center"/>
          </w:tcPr>
          <w:p w14:paraId="308275C0" w14:textId="22F2E8A5" w:rsidR="009B283B" w:rsidRPr="009B283B" w:rsidRDefault="009B283B" w:rsidP="009B283B">
            <w:pPr>
              <w:widowControl w:val="0"/>
              <w:rPr>
                <w:rFonts w:ascii="GHEA Grapalat" w:hAnsi="GHEA Grapalat" w:cs="Calibri"/>
                <w:sz w:val="20"/>
                <w:szCs w:val="20"/>
              </w:rPr>
            </w:pPr>
            <w:r w:rsidRPr="009B283B">
              <w:rPr>
                <w:rFonts w:ascii="GHEA Grapalat" w:hAnsi="GHEA Grapalat" w:cs="Calibri"/>
                <w:sz w:val="20"/>
                <w:szCs w:val="20"/>
              </w:rPr>
              <w:t>Вакцина против брюшного тифа</w:t>
            </w:r>
          </w:p>
        </w:tc>
        <w:tc>
          <w:tcPr>
            <w:tcW w:w="787" w:type="dxa"/>
            <w:vAlign w:val="center"/>
          </w:tcPr>
          <w:p w14:paraId="558EE109" w14:textId="2F24352B" w:rsidR="009B283B" w:rsidRPr="00B138F3" w:rsidRDefault="009B283B" w:rsidP="009B283B">
            <w:pPr>
              <w:widowControl w:val="0"/>
              <w:jc w:val="center"/>
              <w:rPr>
                <w:rFonts w:ascii="GHEA Grapalat" w:hAnsi="GHEA Grapalat" w:cs="Arial"/>
                <w:sz w:val="16"/>
                <w:szCs w:val="16"/>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899" w:type="dxa"/>
            <w:vAlign w:val="center"/>
          </w:tcPr>
          <w:p w14:paraId="655C07B6" w14:textId="1B18880B" w:rsidR="009B283B" w:rsidRPr="00B138F3" w:rsidRDefault="009B283B" w:rsidP="009B283B">
            <w:pPr>
              <w:widowControl w:val="0"/>
              <w:jc w:val="center"/>
              <w:rPr>
                <w:rFonts w:ascii="GHEA Grapalat" w:hAnsi="GHEA Grapalat" w:cs="Arial"/>
                <w:sz w:val="16"/>
                <w:szCs w:val="16"/>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742" w:type="dxa"/>
            <w:vAlign w:val="center"/>
          </w:tcPr>
          <w:p w14:paraId="16A0AB1C" w14:textId="1727C42C" w:rsidR="009B283B" w:rsidRPr="00B138F3" w:rsidRDefault="009B283B" w:rsidP="009B283B">
            <w:pPr>
              <w:widowControl w:val="0"/>
              <w:jc w:val="center"/>
              <w:rPr>
                <w:rFonts w:ascii="GHEA Grapalat" w:hAnsi="GHEA Grapalat" w:cs="Arial"/>
                <w:sz w:val="16"/>
                <w:szCs w:val="16"/>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655" w:type="dxa"/>
            <w:vAlign w:val="center"/>
          </w:tcPr>
          <w:p w14:paraId="2CD10A6B" w14:textId="6B9D8BF9" w:rsidR="009B283B" w:rsidRPr="00B138F3" w:rsidRDefault="009B283B" w:rsidP="009B283B">
            <w:pPr>
              <w:widowControl w:val="0"/>
              <w:jc w:val="center"/>
              <w:rPr>
                <w:rFonts w:ascii="GHEA Grapalat" w:hAnsi="GHEA Grapalat" w:cs="Arial"/>
                <w:sz w:val="16"/>
                <w:szCs w:val="16"/>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758" w:type="dxa"/>
            <w:vAlign w:val="center"/>
          </w:tcPr>
          <w:p w14:paraId="6A897C04" w14:textId="160FADF2" w:rsidR="009B283B" w:rsidRPr="00B138F3" w:rsidRDefault="009B283B" w:rsidP="009B283B">
            <w:pPr>
              <w:widowControl w:val="0"/>
              <w:jc w:val="center"/>
              <w:rPr>
                <w:rFonts w:ascii="GHEA Grapalat" w:hAnsi="GHEA Grapalat" w:cs="Arial"/>
                <w:sz w:val="16"/>
                <w:szCs w:val="16"/>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863" w:type="dxa"/>
            <w:vAlign w:val="center"/>
          </w:tcPr>
          <w:p w14:paraId="37679ACB" w14:textId="7290D256" w:rsidR="009B283B" w:rsidRPr="00B138F3" w:rsidRDefault="009B283B" w:rsidP="009B283B">
            <w:pPr>
              <w:widowControl w:val="0"/>
              <w:jc w:val="center"/>
              <w:rPr>
                <w:rFonts w:ascii="GHEA Grapalat" w:hAnsi="GHEA Grapalat" w:cs="Arial"/>
                <w:sz w:val="16"/>
                <w:szCs w:val="16"/>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823" w:type="dxa"/>
            <w:vAlign w:val="center"/>
          </w:tcPr>
          <w:p w14:paraId="1CAA2275" w14:textId="38E21AA3" w:rsidR="009B283B" w:rsidRPr="00B138F3" w:rsidRDefault="009B283B" w:rsidP="009B283B">
            <w:pPr>
              <w:widowControl w:val="0"/>
              <w:jc w:val="center"/>
              <w:rPr>
                <w:rFonts w:ascii="GHEA Grapalat" w:hAnsi="GHEA Grapalat" w:cs="Arial"/>
                <w:sz w:val="16"/>
                <w:szCs w:val="16"/>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869" w:type="dxa"/>
            <w:vAlign w:val="center"/>
          </w:tcPr>
          <w:p w14:paraId="45F8ABA2" w14:textId="5524C08C" w:rsidR="009B283B" w:rsidRPr="00B138F3" w:rsidRDefault="009B283B" w:rsidP="009B283B">
            <w:pPr>
              <w:widowControl w:val="0"/>
              <w:jc w:val="center"/>
              <w:rPr>
                <w:rFonts w:ascii="GHEA Grapalat" w:hAnsi="GHEA Grapalat" w:cs="Arial"/>
                <w:sz w:val="16"/>
                <w:szCs w:val="16"/>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828" w:type="dxa"/>
            <w:vAlign w:val="center"/>
          </w:tcPr>
          <w:p w14:paraId="6FDD4A7A" w14:textId="373C8BEF" w:rsidR="009B283B" w:rsidRPr="00B138F3" w:rsidRDefault="009B283B" w:rsidP="009B283B">
            <w:pPr>
              <w:widowControl w:val="0"/>
              <w:jc w:val="center"/>
              <w:rPr>
                <w:rFonts w:ascii="GHEA Grapalat" w:hAnsi="GHEA Grapalat" w:cs="Arial"/>
                <w:sz w:val="16"/>
                <w:szCs w:val="16"/>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725" w:type="dxa"/>
            <w:vAlign w:val="center"/>
          </w:tcPr>
          <w:p w14:paraId="177F285A" w14:textId="795B05E5" w:rsidR="009B283B" w:rsidRPr="00B138F3" w:rsidRDefault="009B283B" w:rsidP="009B283B">
            <w:pPr>
              <w:widowControl w:val="0"/>
              <w:jc w:val="center"/>
              <w:rPr>
                <w:rFonts w:ascii="GHEA Grapalat" w:hAnsi="GHEA Grapalat"/>
                <w:b/>
                <w:sz w:val="16"/>
                <w:szCs w:val="16"/>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r>
      <w:tr w:rsidR="009B283B" w:rsidRPr="00B138F3" w14:paraId="4E56D101" w14:textId="77777777" w:rsidTr="009B283B">
        <w:trPr>
          <w:gridAfter w:val="1"/>
          <w:wAfter w:w="10" w:type="dxa"/>
          <w:trHeight w:val="404"/>
          <w:jc w:val="center"/>
        </w:trPr>
        <w:tc>
          <w:tcPr>
            <w:tcW w:w="1547" w:type="dxa"/>
            <w:vAlign w:val="center"/>
          </w:tcPr>
          <w:p w14:paraId="05F1269F" w14:textId="2E34A2D2" w:rsidR="009B283B" w:rsidRDefault="009B283B" w:rsidP="009B283B">
            <w:pPr>
              <w:widowControl w:val="0"/>
              <w:jc w:val="center"/>
              <w:rPr>
                <w:rFonts w:ascii="GHEA Grapalat" w:hAnsi="GHEA Grapalat"/>
                <w:sz w:val="16"/>
                <w:szCs w:val="16"/>
              </w:rPr>
            </w:pPr>
            <w:r>
              <w:rPr>
                <w:rFonts w:ascii="GHEA Grapalat" w:hAnsi="GHEA Grapalat" w:cs="Calibri"/>
                <w:sz w:val="20"/>
                <w:szCs w:val="20"/>
                <w:lang w:val="hy-AM"/>
              </w:rPr>
              <w:t>2</w:t>
            </w:r>
          </w:p>
        </w:tc>
        <w:tc>
          <w:tcPr>
            <w:tcW w:w="1520" w:type="dxa"/>
            <w:vAlign w:val="center"/>
          </w:tcPr>
          <w:p w14:paraId="0F635FCE" w14:textId="34572A08" w:rsidR="009B283B" w:rsidRDefault="009B283B" w:rsidP="009B283B">
            <w:pPr>
              <w:widowControl w:val="0"/>
              <w:jc w:val="center"/>
              <w:rPr>
                <w:rFonts w:ascii="GHEA Grapalat" w:hAnsi="GHEA Grapalat"/>
                <w:color w:val="000000"/>
                <w:sz w:val="20"/>
                <w:szCs w:val="20"/>
                <w:lang w:val="hy-AM"/>
              </w:rPr>
            </w:pPr>
            <w:r>
              <w:rPr>
                <w:rFonts w:ascii="GHEA Grapalat" w:hAnsi="GHEA Grapalat" w:cs="Calibri"/>
                <w:color w:val="000000"/>
                <w:sz w:val="18"/>
                <w:szCs w:val="18"/>
              </w:rPr>
              <w:t>33651270</w:t>
            </w:r>
          </w:p>
        </w:tc>
        <w:tc>
          <w:tcPr>
            <w:tcW w:w="3385" w:type="dxa"/>
            <w:vAlign w:val="center"/>
          </w:tcPr>
          <w:p w14:paraId="725F2498" w14:textId="5BD3D51C" w:rsidR="009B283B" w:rsidRPr="009B283B" w:rsidRDefault="009B283B" w:rsidP="009B283B">
            <w:pPr>
              <w:widowControl w:val="0"/>
              <w:rPr>
                <w:rFonts w:ascii="GHEA Grapalat" w:hAnsi="GHEA Grapalat" w:cs="Calibri"/>
                <w:sz w:val="20"/>
                <w:szCs w:val="20"/>
              </w:rPr>
            </w:pPr>
            <w:r w:rsidRPr="009B283B">
              <w:rPr>
                <w:rFonts w:ascii="GHEA Grapalat" w:hAnsi="GHEA Grapalat" w:cs="Calibri"/>
                <w:sz w:val="20"/>
                <w:szCs w:val="20"/>
              </w:rPr>
              <w:t>Вакцина против желтой лихорадки</w:t>
            </w:r>
          </w:p>
        </w:tc>
        <w:tc>
          <w:tcPr>
            <w:tcW w:w="787" w:type="dxa"/>
            <w:vAlign w:val="center"/>
          </w:tcPr>
          <w:p w14:paraId="38405811" w14:textId="7BBDB3EF" w:rsidR="009B283B" w:rsidRPr="00102539" w:rsidRDefault="009B283B" w:rsidP="009B283B">
            <w:pPr>
              <w:widowControl w:val="0"/>
              <w:jc w:val="center"/>
              <w:rPr>
                <w:rFonts w:ascii="MS Mincho" w:eastAsia="MS Mincho" w:hAnsi="MS Mincho" w:cs="MS Mincho"/>
                <w:sz w:val="16"/>
                <w:szCs w:val="16"/>
                <w:lang w:val="hy-AM"/>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899" w:type="dxa"/>
            <w:vAlign w:val="center"/>
          </w:tcPr>
          <w:p w14:paraId="177F6164" w14:textId="37ACBF73" w:rsidR="009B283B" w:rsidRPr="00102539" w:rsidRDefault="009B283B" w:rsidP="009B283B">
            <w:pPr>
              <w:widowControl w:val="0"/>
              <w:jc w:val="center"/>
              <w:rPr>
                <w:rFonts w:ascii="MS Mincho" w:eastAsia="MS Mincho" w:hAnsi="MS Mincho" w:cs="MS Mincho"/>
                <w:sz w:val="16"/>
                <w:szCs w:val="16"/>
                <w:lang w:val="hy-AM"/>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742" w:type="dxa"/>
            <w:vAlign w:val="center"/>
          </w:tcPr>
          <w:p w14:paraId="0CC7EB4F" w14:textId="793980B5" w:rsidR="009B283B" w:rsidRPr="00102539" w:rsidRDefault="009B283B" w:rsidP="009B283B">
            <w:pPr>
              <w:widowControl w:val="0"/>
              <w:jc w:val="center"/>
              <w:rPr>
                <w:rFonts w:ascii="MS Mincho" w:eastAsia="MS Mincho" w:hAnsi="MS Mincho" w:cs="MS Mincho"/>
                <w:sz w:val="16"/>
                <w:szCs w:val="16"/>
                <w:lang w:val="hy-AM"/>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655" w:type="dxa"/>
            <w:vAlign w:val="center"/>
          </w:tcPr>
          <w:p w14:paraId="6C9AEF18" w14:textId="2E0B891B" w:rsidR="009B283B" w:rsidRPr="00102539" w:rsidRDefault="009B283B" w:rsidP="009B283B">
            <w:pPr>
              <w:widowControl w:val="0"/>
              <w:jc w:val="center"/>
              <w:rPr>
                <w:rFonts w:ascii="MS Mincho" w:eastAsia="MS Mincho" w:hAnsi="MS Mincho" w:cs="MS Mincho"/>
                <w:sz w:val="16"/>
                <w:szCs w:val="16"/>
                <w:lang w:val="hy-AM"/>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758" w:type="dxa"/>
            <w:vAlign w:val="center"/>
          </w:tcPr>
          <w:p w14:paraId="0ED34ACE" w14:textId="0B979346" w:rsidR="009B283B" w:rsidRPr="00102539" w:rsidRDefault="009B283B" w:rsidP="009B283B">
            <w:pPr>
              <w:widowControl w:val="0"/>
              <w:jc w:val="center"/>
              <w:rPr>
                <w:rFonts w:ascii="MS Mincho" w:eastAsia="MS Mincho" w:hAnsi="MS Mincho" w:cs="MS Mincho"/>
                <w:sz w:val="16"/>
                <w:szCs w:val="16"/>
                <w:lang w:val="hy-AM"/>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863" w:type="dxa"/>
            <w:vAlign w:val="center"/>
          </w:tcPr>
          <w:p w14:paraId="5AE987A4" w14:textId="50F99C53" w:rsidR="009B283B" w:rsidRPr="00102539" w:rsidRDefault="009B283B" w:rsidP="009B283B">
            <w:pPr>
              <w:widowControl w:val="0"/>
              <w:jc w:val="center"/>
              <w:rPr>
                <w:rFonts w:ascii="MS Mincho" w:eastAsia="MS Mincho" w:hAnsi="MS Mincho" w:cs="MS Mincho"/>
                <w:sz w:val="16"/>
                <w:szCs w:val="16"/>
                <w:lang w:val="hy-AM"/>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823" w:type="dxa"/>
            <w:vAlign w:val="center"/>
          </w:tcPr>
          <w:p w14:paraId="4C05915E" w14:textId="12EF0953" w:rsidR="009B283B" w:rsidRPr="00102539" w:rsidRDefault="009B283B" w:rsidP="009B283B">
            <w:pPr>
              <w:widowControl w:val="0"/>
              <w:jc w:val="center"/>
              <w:rPr>
                <w:rFonts w:ascii="MS Mincho" w:eastAsia="MS Mincho" w:hAnsi="MS Mincho" w:cs="MS Mincho"/>
                <w:sz w:val="16"/>
                <w:szCs w:val="16"/>
                <w:lang w:val="hy-AM"/>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869" w:type="dxa"/>
            <w:vAlign w:val="center"/>
          </w:tcPr>
          <w:p w14:paraId="0CA6A77B" w14:textId="77458193" w:rsidR="009B283B" w:rsidRPr="00102539" w:rsidRDefault="009B283B" w:rsidP="009B283B">
            <w:pPr>
              <w:widowControl w:val="0"/>
              <w:jc w:val="center"/>
              <w:rPr>
                <w:rFonts w:ascii="MS Mincho" w:eastAsia="MS Mincho" w:hAnsi="MS Mincho" w:cs="MS Mincho"/>
                <w:sz w:val="16"/>
                <w:szCs w:val="16"/>
                <w:lang w:val="hy-AM"/>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828" w:type="dxa"/>
            <w:vAlign w:val="center"/>
          </w:tcPr>
          <w:p w14:paraId="7073D579" w14:textId="4088EF18" w:rsidR="009B283B" w:rsidRPr="00102539" w:rsidRDefault="009B283B" w:rsidP="009B283B">
            <w:pPr>
              <w:widowControl w:val="0"/>
              <w:jc w:val="center"/>
              <w:rPr>
                <w:rFonts w:ascii="MS Mincho" w:eastAsia="MS Mincho" w:hAnsi="MS Mincho" w:cs="MS Mincho"/>
                <w:sz w:val="16"/>
                <w:szCs w:val="16"/>
                <w:lang w:val="hy-AM"/>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725" w:type="dxa"/>
            <w:vAlign w:val="center"/>
          </w:tcPr>
          <w:p w14:paraId="26D18137" w14:textId="60494DF3" w:rsidR="009B283B" w:rsidRPr="00102539" w:rsidRDefault="009B283B" w:rsidP="009B283B">
            <w:pPr>
              <w:widowControl w:val="0"/>
              <w:jc w:val="center"/>
              <w:rPr>
                <w:rFonts w:ascii="MS Mincho" w:eastAsia="MS Mincho" w:hAnsi="MS Mincho" w:cs="MS Mincho"/>
                <w:sz w:val="16"/>
                <w:szCs w:val="16"/>
                <w:lang w:val="hy-AM"/>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r>
      <w:tr w:rsidR="009B283B" w:rsidRPr="00B138F3" w14:paraId="1EC6E025" w14:textId="77777777" w:rsidTr="009B283B">
        <w:trPr>
          <w:gridAfter w:val="1"/>
          <w:wAfter w:w="10" w:type="dxa"/>
          <w:trHeight w:val="404"/>
          <w:jc w:val="center"/>
        </w:trPr>
        <w:tc>
          <w:tcPr>
            <w:tcW w:w="1547" w:type="dxa"/>
            <w:vAlign w:val="center"/>
          </w:tcPr>
          <w:p w14:paraId="19EA7912" w14:textId="0EF44349" w:rsidR="009B283B" w:rsidRDefault="009B283B" w:rsidP="009B283B">
            <w:pPr>
              <w:widowControl w:val="0"/>
              <w:jc w:val="center"/>
              <w:rPr>
                <w:rFonts w:ascii="GHEA Grapalat" w:hAnsi="GHEA Grapalat"/>
                <w:sz w:val="16"/>
                <w:szCs w:val="16"/>
              </w:rPr>
            </w:pPr>
            <w:r>
              <w:rPr>
                <w:rFonts w:ascii="GHEA Grapalat" w:hAnsi="GHEA Grapalat" w:cs="Calibri"/>
                <w:sz w:val="20"/>
                <w:szCs w:val="20"/>
                <w:lang w:val="hy-AM"/>
              </w:rPr>
              <w:t>3</w:t>
            </w:r>
          </w:p>
        </w:tc>
        <w:tc>
          <w:tcPr>
            <w:tcW w:w="1520" w:type="dxa"/>
            <w:vAlign w:val="center"/>
          </w:tcPr>
          <w:p w14:paraId="533377C9" w14:textId="4BC5FAD8" w:rsidR="009B283B" w:rsidRDefault="009B283B" w:rsidP="009B283B">
            <w:pPr>
              <w:widowControl w:val="0"/>
              <w:jc w:val="center"/>
              <w:rPr>
                <w:rFonts w:ascii="GHEA Grapalat" w:hAnsi="GHEA Grapalat"/>
                <w:color w:val="000000"/>
                <w:sz w:val="20"/>
                <w:szCs w:val="20"/>
                <w:lang w:val="hy-AM"/>
              </w:rPr>
            </w:pPr>
            <w:r>
              <w:rPr>
                <w:rFonts w:ascii="GHEA Grapalat" w:hAnsi="GHEA Grapalat" w:cs="Calibri"/>
                <w:sz w:val="20"/>
                <w:szCs w:val="20"/>
              </w:rPr>
              <w:t>33651271</w:t>
            </w:r>
          </w:p>
        </w:tc>
        <w:tc>
          <w:tcPr>
            <w:tcW w:w="3385" w:type="dxa"/>
            <w:vAlign w:val="center"/>
          </w:tcPr>
          <w:p w14:paraId="78874876" w14:textId="03114C52" w:rsidR="009B283B" w:rsidRPr="009B283B" w:rsidRDefault="009B283B" w:rsidP="009B283B">
            <w:pPr>
              <w:widowControl w:val="0"/>
              <w:rPr>
                <w:rFonts w:ascii="GHEA Grapalat" w:hAnsi="GHEA Grapalat" w:cs="Calibri"/>
                <w:sz w:val="20"/>
                <w:szCs w:val="20"/>
              </w:rPr>
            </w:pPr>
            <w:r w:rsidRPr="009B283B">
              <w:rPr>
                <w:rFonts w:ascii="GHEA Grapalat" w:hAnsi="GHEA Grapalat" w:cs="Calibri"/>
                <w:sz w:val="20"/>
                <w:szCs w:val="20"/>
              </w:rPr>
              <w:t>Вакцина против клеще</w:t>
            </w:r>
            <w:r w:rsidR="009B460B">
              <w:rPr>
                <w:rFonts w:ascii="GHEA Grapalat" w:hAnsi="GHEA Grapalat" w:cs="Calibri"/>
                <w:sz w:val="20"/>
                <w:szCs w:val="20"/>
              </w:rPr>
              <w:t>в</w:t>
            </w:r>
            <w:r w:rsidRPr="009B283B">
              <w:rPr>
                <w:rFonts w:ascii="GHEA Grapalat" w:hAnsi="GHEA Grapalat" w:cs="Calibri"/>
                <w:sz w:val="20"/>
                <w:szCs w:val="20"/>
              </w:rPr>
              <w:t>ого энцефалита</w:t>
            </w:r>
          </w:p>
        </w:tc>
        <w:tc>
          <w:tcPr>
            <w:tcW w:w="787" w:type="dxa"/>
            <w:vAlign w:val="center"/>
          </w:tcPr>
          <w:p w14:paraId="0323CD8C" w14:textId="77404222" w:rsidR="009B283B" w:rsidRPr="00102539" w:rsidRDefault="009B283B" w:rsidP="009B283B">
            <w:pPr>
              <w:widowControl w:val="0"/>
              <w:jc w:val="center"/>
              <w:rPr>
                <w:rFonts w:ascii="MS Mincho" w:eastAsia="MS Mincho" w:hAnsi="MS Mincho" w:cs="MS Mincho"/>
                <w:sz w:val="16"/>
                <w:szCs w:val="16"/>
                <w:lang w:val="hy-AM"/>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899" w:type="dxa"/>
            <w:vAlign w:val="center"/>
          </w:tcPr>
          <w:p w14:paraId="0F91210B" w14:textId="773610E7" w:rsidR="009B283B" w:rsidRPr="00102539" w:rsidRDefault="009B283B" w:rsidP="009B283B">
            <w:pPr>
              <w:widowControl w:val="0"/>
              <w:jc w:val="center"/>
              <w:rPr>
                <w:rFonts w:ascii="MS Mincho" w:eastAsia="MS Mincho" w:hAnsi="MS Mincho" w:cs="MS Mincho"/>
                <w:sz w:val="16"/>
                <w:szCs w:val="16"/>
                <w:lang w:val="hy-AM"/>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742" w:type="dxa"/>
            <w:vAlign w:val="center"/>
          </w:tcPr>
          <w:p w14:paraId="4DAD6AC7" w14:textId="7033662D" w:rsidR="009B283B" w:rsidRPr="00102539" w:rsidRDefault="009B283B" w:rsidP="009B283B">
            <w:pPr>
              <w:widowControl w:val="0"/>
              <w:jc w:val="center"/>
              <w:rPr>
                <w:rFonts w:ascii="MS Mincho" w:eastAsia="MS Mincho" w:hAnsi="MS Mincho" w:cs="MS Mincho"/>
                <w:sz w:val="16"/>
                <w:szCs w:val="16"/>
                <w:lang w:val="hy-AM"/>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655" w:type="dxa"/>
            <w:vAlign w:val="center"/>
          </w:tcPr>
          <w:p w14:paraId="10E64596" w14:textId="7EE3BAB7" w:rsidR="009B283B" w:rsidRPr="00102539" w:rsidRDefault="009B283B" w:rsidP="009B283B">
            <w:pPr>
              <w:widowControl w:val="0"/>
              <w:jc w:val="center"/>
              <w:rPr>
                <w:rFonts w:ascii="MS Mincho" w:eastAsia="MS Mincho" w:hAnsi="MS Mincho" w:cs="MS Mincho"/>
                <w:sz w:val="16"/>
                <w:szCs w:val="16"/>
                <w:lang w:val="hy-AM"/>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758" w:type="dxa"/>
            <w:vAlign w:val="center"/>
          </w:tcPr>
          <w:p w14:paraId="6D08578B" w14:textId="017EEDC1" w:rsidR="009B283B" w:rsidRPr="00102539" w:rsidRDefault="009B283B" w:rsidP="009B283B">
            <w:pPr>
              <w:widowControl w:val="0"/>
              <w:jc w:val="center"/>
              <w:rPr>
                <w:rFonts w:ascii="MS Mincho" w:eastAsia="MS Mincho" w:hAnsi="MS Mincho" w:cs="MS Mincho"/>
                <w:sz w:val="16"/>
                <w:szCs w:val="16"/>
                <w:lang w:val="hy-AM"/>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863" w:type="dxa"/>
            <w:vAlign w:val="center"/>
          </w:tcPr>
          <w:p w14:paraId="74135758" w14:textId="7D73AE8C" w:rsidR="009B283B" w:rsidRPr="00102539" w:rsidRDefault="009B283B" w:rsidP="009B283B">
            <w:pPr>
              <w:widowControl w:val="0"/>
              <w:jc w:val="center"/>
              <w:rPr>
                <w:rFonts w:ascii="MS Mincho" w:eastAsia="MS Mincho" w:hAnsi="MS Mincho" w:cs="MS Mincho"/>
                <w:sz w:val="16"/>
                <w:szCs w:val="16"/>
                <w:lang w:val="hy-AM"/>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823" w:type="dxa"/>
            <w:vAlign w:val="center"/>
          </w:tcPr>
          <w:p w14:paraId="250AC1E2" w14:textId="59FC1BDB" w:rsidR="009B283B" w:rsidRPr="00102539" w:rsidRDefault="009B283B" w:rsidP="009B283B">
            <w:pPr>
              <w:widowControl w:val="0"/>
              <w:jc w:val="center"/>
              <w:rPr>
                <w:rFonts w:ascii="MS Mincho" w:eastAsia="MS Mincho" w:hAnsi="MS Mincho" w:cs="MS Mincho"/>
                <w:sz w:val="16"/>
                <w:szCs w:val="16"/>
                <w:lang w:val="hy-AM"/>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869" w:type="dxa"/>
            <w:vAlign w:val="center"/>
          </w:tcPr>
          <w:p w14:paraId="28BCB8C5" w14:textId="37C594A0" w:rsidR="009B283B" w:rsidRPr="00102539" w:rsidRDefault="009B283B" w:rsidP="009B283B">
            <w:pPr>
              <w:widowControl w:val="0"/>
              <w:jc w:val="center"/>
              <w:rPr>
                <w:rFonts w:ascii="MS Mincho" w:eastAsia="MS Mincho" w:hAnsi="MS Mincho" w:cs="MS Mincho"/>
                <w:sz w:val="16"/>
                <w:szCs w:val="16"/>
                <w:lang w:val="hy-AM"/>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828" w:type="dxa"/>
            <w:vAlign w:val="center"/>
          </w:tcPr>
          <w:p w14:paraId="6B0923D9" w14:textId="31E37F77" w:rsidR="009B283B" w:rsidRPr="00102539" w:rsidRDefault="009B283B" w:rsidP="009B283B">
            <w:pPr>
              <w:widowControl w:val="0"/>
              <w:jc w:val="center"/>
              <w:rPr>
                <w:rFonts w:ascii="MS Mincho" w:eastAsia="MS Mincho" w:hAnsi="MS Mincho" w:cs="MS Mincho"/>
                <w:sz w:val="16"/>
                <w:szCs w:val="16"/>
                <w:lang w:val="hy-AM"/>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725" w:type="dxa"/>
            <w:vAlign w:val="center"/>
          </w:tcPr>
          <w:p w14:paraId="58B12435" w14:textId="7F9DBAB0" w:rsidR="009B283B" w:rsidRPr="00102539" w:rsidRDefault="009B283B" w:rsidP="009B283B">
            <w:pPr>
              <w:widowControl w:val="0"/>
              <w:jc w:val="center"/>
              <w:rPr>
                <w:rFonts w:ascii="MS Mincho" w:eastAsia="MS Mincho" w:hAnsi="MS Mincho" w:cs="MS Mincho"/>
                <w:sz w:val="16"/>
                <w:szCs w:val="16"/>
                <w:lang w:val="hy-AM"/>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r>
    </w:tbl>
    <w:p w14:paraId="15B1FF1B" w14:textId="77777777"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14:paraId="16ED104D" w14:textId="77777777" w:rsidTr="00582B6B">
        <w:trPr>
          <w:jc w:val="center"/>
        </w:trPr>
        <w:tc>
          <w:tcPr>
            <w:tcW w:w="4536" w:type="dxa"/>
          </w:tcPr>
          <w:p w14:paraId="68945937"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14:paraId="1E2F8BD8"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2114906C"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2CF5467E"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14:paraId="589E1FA5" w14:textId="77777777" w:rsidR="000B1AA0" w:rsidRPr="00B138F3" w:rsidRDefault="000B1AA0" w:rsidP="00582B6B">
            <w:pPr>
              <w:widowControl w:val="0"/>
              <w:spacing w:after="160"/>
              <w:jc w:val="center"/>
              <w:rPr>
                <w:rFonts w:ascii="GHEA Grapalat" w:hAnsi="GHEA Grapalat"/>
              </w:rPr>
            </w:pPr>
          </w:p>
        </w:tc>
        <w:tc>
          <w:tcPr>
            <w:tcW w:w="4343" w:type="dxa"/>
          </w:tcPr>
          <w:p w14:paraId="4530EEE8"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14:paraId="014A1EB0"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138808B4"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4C28ECC"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14:paraId="1F971039" w14:textId="77777777" w:rsidR="000B1AA0" w:rsidRPr="00B138F3" w:rsidRDefault="000B1AA0" w:rsidP="000B1AA0">
      <w:pPr>
        <w:widowControl w:val="0"/>
        <w:spacing w:after="160"/>
        <w:rPr>
          <w:rFonts w:ascii="GHEA Grapalat" w:hAnsi="GHEA Grapalat"/>
        </w:rPr>
        <w:sectPr w:rsidR="000B1AA0" w:rsidRPr="00B138F3" w:rsidSect="00233ECA">
          <w:footnotePr>
            <w:pos w:val="beneathText"/>
          </w:footnotePr>
          <w:pgSz w:w="16838" w:h="11906" w:orient="landscape" w:code="9"/>
          <w:pgMar w:top="851" w:right="1418" w:bottom="1418" w:left="1418" w:header="561" w:footer="561" w:gutter="0"/>
          <w:cols w:space="720"/>
          <w:docGrid w:linePitch="326"/>
        </w:sectPr>
      </w:pPr>
    </w:p>
    <w:p w14:paraId="015621AB" w14:textId="77777777"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14:paraId="6056511F" w14:textId="77777777"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A72EE59" w14:textId="77777777"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14:paraId="3C984ADC" w14:textId="77777777" w:rsidTr="007A2020">
        <w:trPr>
          <w:tblCellSpacing w:w="7" w:type="dxa"/>
          <w:jc w:val="center"/>
        </w:trPr>
        <w:tc>
          <w:tcPr>
            <w:tcW w:w="0" w:type="auto"/>
            <w:vAlign w:val="center"/>
          </w:tcPr>
          <w:p w14:paraId="562EBAB3" w14:textId="77777777"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14:paraId="59BD5438"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14:paraId="4F54D776"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14:paraId="04DAB205" w14:textId="77777777"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14:paraId="54EC2FB9" w14:textId="77777777"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14:paraId="03EFB81C"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14:paraId="1E76ACDE"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14:paraId="49D277F2"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2A505AB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67B4726C"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14:paraId="10967A92" w14:textId="77777777"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14:paraId="77E8E4A3"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14:paraId="397CA753" w14:textId="77777777" w:rsidR="0038400D" w:rsidRPr="00521A49" w:rsidRDefault="0038400D" w:rsidP="0096596B">
      <w:pPr>
        <w:widowControl w:val="0"/>
        <w:ind w:firstLine="375"/>
        <w:rPr>
          <w:rFonts w:ascii="GHEA Grapalat" w:hAnsi="GHEA Grapalat"/>
          <w:iCs/>
        </w:rPr>
      </w:pPr>
    </w:p>
    <w:p w14:paraId="7E2BE6FA" w14:textId="77777777"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14:paraId="7548FE20" w14:textId="77777777"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14:paraId="0C4A14D4" w14:textId="77777777" w:rsidR="0038400D" w:rsidRPr="00521A49" w:rsidRDefault="0038400D" w:rsidP="0096596B">
      <w:pPr>
        <w:pStyle w:val="BodyTextIndent"/>
        <w:widowControl w:val="0"/>
        <w:spacing w:line="240" w:lineRule="auto"/>
        <w:ind w:firstLine="0"/>
        <w:jc w:val="center"/>
        <w:rPr>
          <w:rFonts w:ascii="GHEA Grapalat" w:hAnsi="GHEA Grapalat"/>
          <w:b/>
          <w:bCs/>
          <w:iCs/>
          <w:sz w:val="24"/>
          <w:szCs w:val="24"/>
        </w:rPr>
      </w:pPr>
    </w:p>
    <w:p w14:paraId="110DBE98" w14:textId="77777777" w:rsidR="0038400D" w:rsidRPr="00521A49" w:rsidRDefault="0038400D" w:rsidP="0096596B">
      <w:pPr>
        <w:pStyle w:val="BodyTextIndent"/>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14:paraId="57557BD3"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14:paraId="057C26BF"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14:paraId="06E71FBE"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14:paraId="6BB971E5" w14:textId="77777777"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14:paraId="44534F09" w14:textId="77777777"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14:paraId="0F3C95CA" w14:textId="77777777" w:rsidTr="00AB4EAB">
        <w:trPr>
          <w:jc w:val="center"/>
        </w:trPr>
        <w:tc>
          <w:tcPr>
            <w:tcW w:w="442" w:type="dxa"/>
            <w:vMerge w:val="restart"/>
            <w:shd w:val="clear" w:color="auto" w:fill="auto"/>
            <w:vAlign w:val="center"/>
          </w:tcPr>
          <w:p w14:paraId="4B0BD50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14:paraId="1FF82F55" w14:textId="77777777"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14:paraId="2AD5FAEC" w14:textId="77777777" w:rsidTr="00AB4EAB">
        <w:trPr>
          <w:jc w:val="center"/>
        </w:trPr>
        <w:tc>
          <w:tcPr>
            <w:tcW w:w="442" w:type="dxa"/>
            <w:vMerge/>
            <w:shd w:val="clear" w:color="auto" w:fill="auto"/>
          </w:tcPr>
          <w:p w14:paraId="224B2BE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14:paraId="38E09F6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14:paraId="1C50F64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14:paraId="69041DC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14:paraId="5DF6AF3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14:paraId="5BAD7221"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14:paraId="280033F5"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14:paraId="66F892FB" w14:textId="77777777" w:rsidTr="00AB4EAB">
        <w:trPr>
          <w:trHeight w:val="1105"/>
          <w:jc w:val="center"/>
        </w:trPr>
        <w:tc>
          <w:tcPr>
            <w:tcW w:w="442" w:type="dxa"/>
            <w:vMerge/>
            <w:tcBorders>
              <w:bottom w:val="single" w:sz="4" w:space="0" w:color="auto"/>
            </w:tcBorders>
            <w:shd w:val="clear" w:color="auto" w:fill="auto"/>
          </w:tcPr>
          <w:p w14:paraId="6E07FD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14:paraId="438413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14:paraId="3CF384A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14:paraId="6533D17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14:paraId="0FF82FF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14:paraId="3F5570E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14:paraId="4BD9E52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14:paraId="0139C83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14:paraId="20C2A9C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B138F3" w:rsidRPr="00521A49" w14:paraId="3C870D86" w14:textId="77777777" w:rsidTr="00AB4EAB">
        <w:trPr>
          <w:jc w:val="center"/>
        </w:trPr>
        <w:tc>
          <w:tcPr>
            <w:tcW w:w="442" w:type="dxa"/>
            <w:shd w:val="clear" w:color="auto" w:fill="auto"/>
            <w:vAlign w:val="center"/>
          </w:tcPr>
          <w:p w14:paraId="692BA26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vAlign w:val="center"/>
          </w:tcPr>
          <w:p w14:paraId="4A022B4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vAlign w:val="center"/>
          </w:tcPr>
          <w:p w14:paraId="5042FEC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vAlign w:val="center"/>
          </w:tcPr>
          <w:p w14:paraId="353637F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vAlign w:val="center"/>
          </w:tcPr>
          <w:p w14:paraId="7C0F019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vAlign w:val="center"/>
          </w:tcPr>
          <w:p w14:paraId="66BCAA1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vAlign w:val="center"/>
          </w:tcPr>
          <w:p w14:paraId="6ED5083E"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vAlign w:val="center"/>
          </w:tcPr>
          <w:p w14:paraId="7DAA29F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vAlign w:val="center"/>
          </w:tcPr>
          <w:p w14:paraId="04188A8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38400D" w:rsidRPr="00521A49" w14:paraId="26A9684B" w14:textId="77777777" w:rsidTr="00AB4EAB">
        <w:trPr>
          <w:jc w:val="center"/>
        </w:trPr>
        <w:tc>
          <w:tcPr>
            <w:tcW w:w="442" w:type="dxa"/>
            <w:shd w:val="clear" w:color="auto" w:fill="auto"/>
          </w:tcPr>
          <w:p w14:paraId="241E952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tcPr>
          <w:p w14:paraId="444D2A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tcPr>
          <w:p w14:paraId="5F6AEE1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tcPr>
          <w:p w14:paraId="243CA78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tcPr>
          <w:p w14:paraId="45F377E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tcPr>
          <w:p w14:paraId="284AAF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tcPr>
          <w:p w14:paraId="542A8E64"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tcPr>
          <w:p w14:paraId="7FA5782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tcPr>
          <w:p w14:paraId="09FF6A9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bl>
    <w:p w14:paraId="4C12D0A0" w14:textId="77777777" w:rsidR="0038400D" w:rsidRPr="00521A49" w:rsidRDefault="0038400D" w:rsidP="0096596B">
      <w:pPr>
        <w:widowControl w:val="0"/>
        <w:ind w:firstLine="375"/>
        <w:jc w:val="both"/>
        <w:rPr>
          <w:rFonts w:ascii="GHEA Grapalat" w:hAnsi="GHEA Grapalat" w:cs="Arial"/>
          <w:iCs/>
          <w:lang w:val="en-US"/>
        </w:rPr>
      </w:pPr>
    </w:p>
    <w:p w14:paraId="08DA59A1" w14:textId="77777777"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r w:rsidRPr="00521A49">
        <w:rPr>
          <w:rFonts w:ascii="GHEA Grapalat" w:hAnsi="GHEA Grapalat"/>
        </w:rPr>
        <w:t>являются</w:t>
      </w:r>
      <w:proofErr w:type="spellEnd"/>
      <w:r w:rsidRPr="00521A49">
        <w:rPr>
          <w:rFonts w:ascii="GHEA Grapalat" w:hAnsi="GHEA Grapalat"/>
        </w:rPr>
        <w:t xml:space="preserve"> составляющей частью настоящего Акта и прилагаются.</w:t>
      </w:r>
    </w:p>
    <w:p w14:paraId="3BAD1E40" w14:textId="77777777"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14:paraId="48843394" w14:textId="77777777" w:rsidTr="007A2020">
        <w:trPr>
          <w:trHeight w:val="266"/>
          <w:tblCellSpacing w:w="7" w:type="dxa"/>
          <w:jc w:val="center"/>
        </w:trPr>
        <w:tc>
          <w:tcPr>
            <w:tcW w:w="0" w:type="auto"/>
            <w:vAlign w:val="center"/>
          </w:tcPr>
          <w:p w14:paraId="7B6E4FE5" w14:textId="77777777"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14:paraId="51FBEB71" w14:textId="77777777"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14:paraId="2C49187D" w14:textId="77777777" w:rsidTr="007A2020">
        <w:trPr>
          <w:trHeight w:val="473"/>
          <w:tblCellSpacing w:w="7" w:type="dxa"/>
          <w:jc w:val="center"/>
        </w:trPr>
        <w:tc>
          <w:tcPr>
            <w:tcW w:w="0" w:type="auto"/>
            <w:vAlign w:val="center"/>
          </w:tcPr>
          <w:p w14:paraId="12BB935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14:paraId="410FB9D5"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14:paraId="135902B0"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14:paraId="58C8D967"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14:paraId="1B5F5050" w14:textId="77777777" w:rsidTr="007A2020">
        <w:trPr>
          <w:trHeight w:val="503"/>
          <w:tblCellSpacing w:w="7" w:type="dxa"/>
          <w:jc w:val="center"/>
        </w:trPr>
        <w:tc>
          <w:tcPr>
            <w:tcW w:w="0" w:type="auto"/>
            <w:vAlign w:val="center"/>
          </w:tcPr>
          <w:p w14:paraId="0B3D459C"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14:paraId="48A42F1D"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14:paraId="5DB04346"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14:paraId="4E11C92B"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14:paraId="288F5D80" w14:textId="77777777" w:rsidTr="007A2020">
        <w:trPr>
          <w:trHeight w:val="281"/>
          <w:tblCellSpacing w:w="7" w:type="dxa"/>
          <w:jc w:val="center"/>
        </w:trPr>
        <w:tc>
          <w:tcPr>
            <w:tcW w:w="0" w:type="auto"/>
            <w:vAlign w:val="center"/>
          </w:tcPr>
          <w:p w14:paraId="3298D0CC"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14:paraId="2B8F03BE"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14:paraId="1F02CA4C" w14:textId="77777777"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14:paraId="4917946F" w14:textId="77777777"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14:paraId="28A64376"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p>
    <w:p w14:paraId="0D76D73E" w14:textId="77777777"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14:paraId="232C230B"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14:paraId="6F491557" w14:textId="77777777" w:rsidR="00071D1C" w:rsidRPr="00521A49" w:rsidRDefault="00071D1C" w:rsidP="00962010">
      <w:pPr>
        <w:widowControl w:val="0"/>
        <w:tabs>
          <w:tab w:val="left" w:pos="360"/>
          <w:tab w:val="left" w:pos="540"/>
        </w:tabs>
        <w:spacing w:after="160"/>
        <w:jc w:val="center"/>
        <w:rPr>
          <w:rFonts w:ascii="GHEA Grapalat" w:hAnsi="GHEA Grapalat" w:cs="Sylfaen"/>
        </w:rPr>
      </w:pPr>
    </w:p>
    <w:p w14:paraId="61C49B39" w14:textId="77777777"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14:paraId="4E83B3D8" w14:textId="77777777"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14:paraId="2D975304" w14:textId="77777777"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14:paraId="2158895C" w14:textId="77777777"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14:paraId="5C9A5E25" w14:textId="77777777"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14:paraId="291A9579" w14:textId="77777777"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14:paraId="7BE5093D" w14:textId="77777777"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14:paraId="4D64CFA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A0518A" w14:textId="77777777"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14:paraId="7D0D873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F7F4689" w14:textId="77777777"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0C1BBD4"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34F877C"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14:paraId="3614E5B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B09741F"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4B877A5"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3D2B921" w14:textId="77777777" w:rsidR="00071D1C" w:rsidRPr="00521A49" w:rsidRDefault="00071D1C" w:rsidP="00962010">
            <w:pPr>
              <w:widowControl w:val="0"/>
              <w:spacing w:after="120"/>
              <w:jc w:val="center"/>
              <w:rPr>
                <w:rFonts w:ascii="GHEA Grapalat" w:hAnsi="GHEA Grapalat" w:cs="Sylfaen"/>
              </w:rPr>
            </w:pPr>
          </w:p>
        </w:tc>
      </w:tr>
      <w:tr w:rsidR="00071D1C" w:rsidRPr="00521A49" w14:paraId="3FDEBC3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BD0581"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088FAE9"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20E7657" w14:textId="77777777" w:rsidR="00071D1C" w:rsidRPr="00521A49" w:rsidRDefault="00071D1C" w:rsidP="00962010">
            <w:pPr>
              <w:widowControl w:val="0"/>
              <w:spacing w:after="120"/>
              <w:jc w:val="center"/>
              <w:rPr>
                <w:rFonts w:ascii="GHEA Grapalat" w:hAnsi="GHEA Grapalat" w:cs="Sylfaen"/>
              </w:rPr>
            </w:pPr>
          </w:p>
        </w:tc>
      </w:tr>
    </w:tbl>
    <w:p w14:paraId="5EE6CD23" w14:textId="77777777" w:rsidR="00071D1C" w:rsidRPr="00521A49" w:rsidRDefault="00071D1C" w:rsidP="00962010">
      <w:pPr>
        <w:widowControl w:val="0"/>
        <w:tabs>
          <w:tab w:val="left" w:pos="360"/>
          <w:tab w:val="left" w:pos="540"/>
        </w:tabs>
        <w:spacing w:after="160"/>
        <w:jc w:val="both"/>
        <w:rPr>
          <w:rFonts w:ascii="GHEA Grapalat" w:hAnsi="GHEA Grapalat" w:cs="Sylfaen"/>
        </w:rPr>
      </w:pPr>
    </w:p>
    <w:p w14:paraId="5758A509" w14:textId="77777777"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14:paraId="7EC024A1" w14:textId="77777777" w:rsidR="00B138F3" w:rsidRPr="00521A49" w:rsidRDefault="00B138F3" w:rsidP="00962010">
      <w:pPr>
        <w:rPr>
          <w:rFonts w:ascii="GHEA Grapalat" w:hAnsi="GHEA Grapalat"/>
        </w:rPr>
      </w:pPr>
      <w:r w:rsidRPr="00521A49">
        <w:rPr>
          <w:rFonts w:ascii="GHEA Grapalat" w:hAnsi="GHEA Grapalat"/>
        </w:rPr>
        <w:t xml:space="preserve">                                                       </w:t>
      </w:r>
    </w:p>
    <w:p w14:paraId="2C4A36F1" w14:textId="77777777"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14:paraId="362A782B" w14:textId="77777777"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14:paraId="74E21779" w14:textId="77777777" w:rsidTr="007072C5">
        <w:tc>
          <w:tcPr>
            <w:tcW w:w="4450" w:type="dxa"/>
          </w:tcPr>
          <w:p w14:paraId="1650E171"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14:paraId="37E55B08"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14:paraId="20AB676F" w14:textId="77777777"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14:paraId="6AABC525" w14:textId="77777777"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14:paraId="3F75275D" w14:textId="77777777" w:rsidTr="00E22E51">
        <w:trPr>
          <w:tblCellSpacing w:w="7" w:type="dxa"/>
          <w:jc w:val="center"/>
        </w:trPr>
        <w:tc>
          <w:tcPr>
            <w:tcW w:w="0" w:type="auto"/>
            <w:vAlign w:val="center"/>
          </w:tcPr>
          <w:p w14:paraId="5AB702A4"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39ED447D"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14:paraId="5E69535D"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09AFFC77"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14:paraId="0B722047" w14:textId="77777777" w:rsidTr="00E22E51">
        <w:trPr>
          <w:tblCellSpacing w:w="7" w:type="dxa"/>
          <w:jc w:val="center"/>
        </w:trPr>
        <w:tc>
          <w:tcPr>
            <w:tcW w:w="0" w:type="auto"/>
            <w:vAlign w:val="center"/>
          </w:tcPr>
          <w:p w14:paraId="0C73F53A"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57936EC3"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14:paraId="4E0D0DA0"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65D08458"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14:paraId="344D0462" w14:textId="25C7F758" w:rsidR="00C93A4E" w:rsidRDefault="00C93A4E" w:rsidP="002A71B7">
      <w:pPr>
        <w:widowControl w:val="0"/>
        <w:spacing w:after="160"/>
        <w:ind w:left="-142" w:firstLine="142"/>
        <w:jc w:val="center"/>
        <w:rPr>
          <w:rFonts w:ascii="GHEA Grapalat" w:hAnsi="GHEA Grapalat" w:cs="Sylfaen"/>
          <w:b/>
        </w:rPr>
      </w:pPr>
    </w:p>
    <w:p w14:paraId="0368A9D6" w14:textId="77777777" w:rsidR="00C93A4E" w:rsidRDefault="00C93A4E">
      <w:pPr>
        <w:rPr>
          <w:rFonts w:ascii="GHEA Grapalat" w:hAnsi="GHEA Grapalat" w:cs="Sylfaen"/>
          <w:b/>
        </w:rPr>
      </w:pPr>
      <w:r>
        <w:rPr>
          <w:rFonts w:ascii="GHEA Grapalat" w:hAnsi="GHEA Grapalat" w:cs="Sylfaen"/>
          <w:b/>
        </w:rPr>
        <w:br w:type="page"/>
      </w:r>
    </w:p>
    <w:p w14:paraId="25C2F0DF" w14:textId="77777777" w:rsidR="00C93A4E" w:rsidRPr="00BA20A0" w:rsidRDefault="00C93A4E" w:rsidP="00C93A4E">
      <w:pPr>
        <w:widowControl w:val="0"/>
        <w:jc w:val="right"/>
        <w:rPr>
          <w:rFonts w:ascii="GHEA Grapalat" w:hAnsi="GHEA Grapalat" w:cs="Sylfaen"/>
          <w:i/>
        </w:rPr>
      </w:pPr>
      <w:proofErr w:type="spellStart"/>
      <w:r>
        <w:rPr>
          <w:rFonts w:ascii="GHEA Grapalat" w:hAnsi="GHEA Grapalat"/>
          <w:i/>
        </w:rPr>
        <w:lastRenderedPageBreak/>
        <w:t>П</w:t>
      </w:r>
      <w:r w:rsidRPr="00BA20A0">
        <w:rPr>
          <w:rFonts w:ascii="GHEA Grapalat" w:hAnsi="GHEA Grapalat"/>
          <w:i/>
        </w:rPr>
        <w:t>иложение</w:t>
      </w:r>
      <w:proofErr w:type="spellEnd"/>
      <w:r w:rsidRPr="00BA20A0">
        <w:rPr>
          <w:rFonts w:ascii="GHEA Grapalat" w:hAnsi="GHEA Grapalat"/>
          <w:i/>
        </w:rPr>
        <w:t xml:space="preserve"> № 4</w:t>
      </w:r>
    </w:p>
    <w:p w14:paraId="429F74C7" w14:textId="77777777" w:rsidR="00C93A4E" w:rsidRPr="00BA20A0" w:rsidRDefault="00C93A4E" w:rsidP="00C93A4E">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7A4FC0FE" w14:textId="77777777" w:rsidR="00C93A4E" w:rsidRPr="00BA20A0" w:rsidRDefault="00C93A4E" w:rsidP="00C93A4E">
      <w:pPr>
        <w:jc w:val="center"/>
        <w:rPr>
          <w:rFonts w:ascii="GHEA Grapalat" w:hAnsi="GHEA Grapalat" w:cs="GHEA Grapalat"/>
        </w:rPr>
      </w:pPr>
    </w:p>
    <w:p w14:paraId="60ABD425" w14:textId="77777777" w:rsidR="00C93A4E" w:rsidRPr="00BA20A0" w:rsidRDefault="00C93A4E" w:rsidP="00C93A4E">
      <w:pPr>
        <w:jc w:val="center"/>
        <w:rPr>
          <w:rFonts w:ascii="GHEA Grapalat" w:hAnsi="GHEA Grapalat" w:cs="GHEA Grapalat"/>
        </w:rPr>
      </w:pPr>
      <w:r w:rsidRPr="00BA20A0">
        <w:rPr>
          <w:rFonts w:ascii="GHEA Grapalat" w:hAnsi="GHEA Grapalat" w:cs="GHEA Grapalat"/>
        </w:rPr>
        <w:t>УВЕДОМЛЕНИЕ</w:t>
      </w:r>
    </w:p>
    <w:p w14:paraId="3AF683A8" w14:textId="77777777" w:rsidR="00C93A4E" w:rsidRPr="00BA20A0" w:rsidRDefault="00C93A4E" w:rsidP="00C93A4E">
      <w:pPr>
        <w:jc w:val="center"/>
        <w:rPr>
          <w:rFonts w:ascii="GHEA Grapalat" w:hAnsi="GHEA Grapalat" w:cs="GHEA Grapalat"/>
          <w:lang w:val="hy-AM"/>
        </w:rPr>
      </w:pPr>
    </w:p>
    <w:p w14:paraId="1E25934F" w14:textId="77777777" w:rsidR="00C93A4E" w:rsidRPr="00BA20A0" w:rsidRDefault="00C93A4E" w:rsidP="00C93A4E">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2290F7EC" w14:textId="77777777" w:rsidR="00C93A4E" w:rsidRPr="00BA20A0" w:rsidRDefault="00C93A4E" w:rsidP="00C93A4E">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2E83D162" w14:textId="77777777" w:rsidR="00C93A4E" w:rsidRPr="00BA20A0" w:rsidRDefault="00C93A4E" w:rsidP="00C93A4E">
      <w:pPr>
        <w:rPr>
          <w:rFonts w:ascii="GHEA Grapalat" w:hAnsi="GHEA Grapalat"/>
          <w:vertAlign w:val="superscript"/>
          <w:lang w:val="es-ES"/>
        </w:rPr>
      </w:pPr>
    </w:p>
    <w:p w14:paraId="12045C5E" w14:textId="77777777" w:rsidR="00C93A4E" w:rsidRPr="00BA20A0" w:rsidRDefault="00C93A4E" w:rsidP="00C93A4E">
      <w:pPr>
        <w:pStyle w:val="ListParagraph"/>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4C584BBA" w14:textId="77777777" w:rsidR="00C93A4E" w:rsidRPr="00BA20A0" w:rsidRDefault="00C93A4E" w:rsidP="00C93A4E">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725E06A5" w14:textId="77777777" w:rsidR="00C93A4E" w:rsidRPr="00BA20A0" w:rsidRDefault="00C93A4E" w:rsidP="00C93A4E">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1C31CD3F" w14:textId="77777777" w:rsidR="00C93A4E" w:rsidRPr="00BA20A0" w:rsidRDefault="00C93A4E" w:rsidP="00C93A4E">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3D9BB38B" w14:textId="77777777" w:rsidR="00C93A4E" w:rsidRPr="00BA20A0" w:rsidRDefault="00C93A4E" w:rsidP="00C93A4E">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1943A42E" w14:textId="77777777" w:rsidR="00C93A4E" w:rsidRPr="00BA20A0" w:rsidRDefault="00C93A4E" w:rsidP="00C93A4E">
      <w:pPr>
        <w:rPr>
          <w:rFonts w:ascii="GHEA Grapalat" w:hAnsi="GHEA Grapalat" w:cs="Sylfaen"/>
          <w:sz w:val="20"/>
          <w:szCs w:val="20"/>
          <w:lang w:val="es-ES"/>
        </w:rPr>
      </w:pPr>
    </w:p>
    <w:p w14:paraId="52FE3387" w14:textId="77777777" w:rsidR="00C93A4E" w:rsidRPr="00BA20A0" w:rsidRDefault="00C93A4E" w:rsidP="00C93A4E">
      <w:pPr>
        <w:pStyle w:val="ListParagraph"/>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14:paraId="7D0BB26F" w14:textId="77777777" w:rsidR="00C93A4E" w:rsidRPr="00BA20A0" w:rsidRDefault="00C93A4E" w:rsidP="00C93A4E">
      <w:pPr>
        <w:jc w:val="center"/>
        <w:rPr>
          <w:rFonts w:ascii="GHEA Grapalat" w:hAnsi="GHEA Grapalat" w:cs="GHEA Grapalat"/>
          <w:lang w:val="es-ES"/>
        </w:rPr>
      </w:pPr>
    </w:p>
    <w:p w14:paraId="44C937D9" w14:textId="77777777" w:rsidR="00C93A4E" w:rsidRPr="00BA20A0" w:rsidRDefault="00C93A4E" w:rsidP="00C93A4E">
      <w:pPr>
        <w:jc w:val="center"/>
        <w:rPr>
          <w:rFonts w:ascii="GHEA Grapalat" w:hAnsi="GHEA Grapalat" w:cs="Sylfaen"/>
          <w:b/>
          <w:lang w:val="es-ES"/>
        </w:rPr>
      </w:pPr>
    </w:p>
    <w:p w14:paraId="76704C7B" w14:textId="77777777" w:rsidR="00C93A4E" w:rsidRPr="00BA20A0" w:rsidRDefault="00C93A4E" w:rsidP="00C93A4E">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4D3303EB" w14:textId="77777777" w:rsidR="00C93A4E" w:rsidRPr="00BA20A0" w:rsidRDefault="00C93A4E" w:rsidP="00C93A4E">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392A2451" w14:textId="77777777" w:rsidR="00C93A4E" w:rsidRPr="00BA20A0" w:rsidRDefault="00C93A4E" w:rsidP="00C93A4E">
      <w:pPr>
        <w:jc w:val="right"/>
        <w:rPr>
          <w:rFonts w:ascii="GHEA Grapalat" w:hAnsi="GHEA Grapalat"/>
          <w:sz w:val="20"/>
          <w:lang w:val="hy-AM"/>
        </w:rPr>
      </w:pPr>
      <w:r w:rsidRPr="00BA20A0">
        <w:rPr>
          <w:rFonts w:ascii="GHEA Grapalat" w:hAnsi="GHEA Grapalat"/>
          <w:sz w:val="20"/>
          <w:lang w:val="hy-AM"/>
        </w:rPr>
        <w:t xml:space="preserve">    </w:t>
      </w:r>
    </w:p>
    <w:p w14:paraId="20BFF804" w14:textId="77777777" w:rsidR="00C93A4E" w:rsidRPr="00BA20A0" w:rsidRDefault="00C93A4E" w:rsidP="00C93A4E">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7F9A7AF4" w14:textId="77777777" w:rsidR="00C93A4E" w:rsidRPr="00BA20A0" w:rsidRDefault="00C93A4E" w:rsidP="00C93A4E">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646BEA1C" w14:textId="77777777" w:rsidR="00C93A4E" w:rsidRPr="00BA20A0" w:rsidRDefault="00C93A4E" w:rsidP="00C93A4E">
      <w:pPr>
        <w:jc w:val="center"/>
        <w:rPr>
          <w:rFonts w:ascii="GHEA Grapalat" w:hAnsi="GHEA Grapalat" w:cs="Sylfaen"/>
          <w:sz w:val="16"/>
          <w:szCs w:val="16"/>
          <w:lang w:val="es-ES"/>
        </w:rPr>
      </w:pPr>
    </w:p>
    <w:p w14:paraId="1B011D99" w14:textId="77777777" w:rsidR="00C93A4E" w:rsidRPr="00BA20A0" w:rsidRDefault="00C93A4E" w:rsidP="00C93A4E">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14D93FDD" w14:textId="77777777" w:rsidR="00C93A4E" w:rsidRPr="00C60645" w:rsidRDefault="00C93A4E" w:rsidP="00C93A4E">
      <w:pPr>
        <w:jc w:val="center"/>
        <w:rPr>
          <w:ins w:id="5" w:author="Inesa Kocharyan" w:date="2025-02-19T10:39:00Z"/>
          <w:rFonts w:ascii="GHEA Grapalat" w:hAnsi="GHEA Grapalat" w:cs="Sylfaen"/>
          <w:b/>
          <w:lang w:val="es-ES"/>
        </w:rPr>
      </w:pPr>
    </w:p>
    <w:p w14:paraId="6D73CD7C" w14:textId="77777777" w:rsidR="00C93A4E" w:rsidRPr="00B138F3" w:rsidRDefault="00C93A4E" w:rsidP="00C93A4E">
      <w:pPr>
        <w:widowControl w:val="0"/>
        <w:spacing w:after="160"/>
        <w:ind w:left="-142" w:firstLine="142"/>
        <w:jc w:val="center"/>
        <w:rPr>
          <w:rFonts w:ascii="GHEA Grapalat" w:hAnsi="GHEA Grapalat" w:cs="Sylfaen"/>
          <w:b/>
        </w:rPr>
      </w:pPr>
    </w:p>
    <w:p w14:paraId="0E9F03D6" w14:textId="77777777" w:rsidR="00C93A4E" w:rsidRPr="00B138F3" w:rsidRDefault="00C93A4E" w:rsidP="00C93A4E">
      <w:pPr>
        <w:widowControl w:val="0"/>
        <w:ind w:left="-142" w:firstLine="142"/>
        <w:jc w:val="center"/>
        <w:rPr>
          <w:rFonts w:ascii="GHEA Grapalat" w:hAnsi="GHEA Grapalat" w:cs="Sylfaen"/>
          <w:b/>
        </w:rPr>
      </w:pPr>
    </w:p>
    <w:p w14:paraId="14CD5F26" w14:textId="77777777"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796F19" w14:textId="77777777" w:rsidR="005C7FA5" w:rsidRDefault="005C7FA5">
      <w:r>
        <w:separator/>
      </w:r>
    </w:p>
  </w:endnote>
  <w:endnote w:type="continuationSeparator" w:id="0">
    <w:p w14:paraId="012D46CC" w14:textId="77777777" w:rsidR="005C7FA5" w:rsidRDefault="005C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651653"/>
      <w:docPartObj>
        <w:docPartGallery w:val="Page Numbers (Bottom of Page)"/>
        <w:docPartUnique/>
      </w:docPartObj>
    </w:sdtPr>
    <w:sdtEndPr>
      <w:rPr>
        <w:rFonts w:ascii="GHEA Grapalat" w:hAnsi="GHEA Grapalat"/>
        <w:sz w:val="24"/>
        <w:szCs w:val="24"/>
      </w:rPr>
    </w:sdtEndPr>
    <w:sdtContent>
      <w:p w14:paraId="26E21379" w14:textId="77777777" w:rsidR="005C7FA5" w:rsidRPr="00C861E9" w:rsidRDefault="005C7FA5">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4713C">
          <w:rPr>
            <w:rFonts w:ascii="GHEA Grapalat" w:hAnsi="GHEA Grapalat"/>
            <w:noProof/>
            <w:sz w:val="24"/>
            <w:szCs w:val="24"/>
          </w:rPr>
          <w:t>20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0DD790" w14:textId="77777777" w:rsidR="005C7FA5" w:rsidRDefault="005C7FA5">
      <w:r>
        <w:separator/>
      </w:r>
    </w:p>
  </w:footnote>
  <w:footnote w:type="continuationSeparator" w:id="0">
    <w:p w14:paraId="5B9BA4B2" w14:textId="77777777" w:rsidR="005C7FA5" w:rsidRDefault="005C7FA5">
      <w:r>
        <w:continuationSeparator/>
      </w:r>
    </w:p>
  </w:footnote>
  <w:footnote w:id="1">
    <w:p w14:paraId="31D9EE51" w14:textId="77777777" w:rsidR="005C7FA5" w:rsidRPr="002D0715" w:rsidRDefault="005C7FA5">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 xml:space="preserve">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14:paraId="10986F99" w14:textId="77777777" w:rsidR="005C7FA5" w:rsidRPr="00E72E35" w:rsidRDefault="005C7FA5">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14:paraId="42FDEFB6" w14:textId="77777777" w:rsidR="005C7FA5" w:rsidRPr="00816F7D" w:rsidRDefault="005C7FA5"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2E1FCA0" w14:textId="77777777" w:rsidR="005C7FA5" w:rsidRPr="00DA04BC" w:rsidRDefault="005C7FA5"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2A541FE" w14:textId="77777777" w:rsidR="005C7FA5" w:rsidRPr="00DA04BC" w:rsidRDefault="005C7FA5"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28E18C22" w14:textId="77777777" w:rsidR="005C7FA5" w:rsidRPr="00DA04BC" w:rsidRDefault="005C7FA5"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6FC9CC8A" w14:textId="77777777" w:rsidR="005C7FA5" w:rsidRPr="00DA04BC" w:rsidRDefault="005C7FA5" w:rsidP="00DA04BC">
      <w:pPr>
        <w:jc w:val="both"/>
        <w:rPr>
          <w:rFonts w:ascii="Sylfaen" w:hAnsi="Sylfaen"/>
          <w:i/>
          <w:sz w:val="16"/>
          <w:szCs w:val="16"/>
        </w:rPr>
      </w:pPr>
    </w:p>
  </w:footnote>
  <w:footnote w:id="4">
    <w:p w14:paraId="2BB8C252" w14:textId="77777777" w:rsidR="005C7FA5" w:rsidRPr="00967242" w:rsidRDefault="005C7FA5"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A0384C0" w14:textId="77777777" w:rsidR="005C7FA5" w:rsidRPr="00D3436F" w:rsidRDefault="005C7FA5">
      <w:pPr>
        <w:pStyle w:val="FootnoteText"/>
        <w:rPr>
          <w:lang w:val="es-ES"/>
        </w:rPr>
      </w:pPr>
    </w:p>
  </w:footnote>
  <w:footnote w:id="5">
    <w:p w14:paraId="2408A619" w14:textId="77777777" w:rsidR="005C7FA5" w:rsidRPr="008842CE" w:rsidRDefault="005C7FA5" w:rsidP="003D2FE2">
      <w:pPr>
        <w:pStyle w:val="FootnoteText"/>
        <w:jc w:val="both"/>
      </w:pPr>
    </w:p>
  </w:footnote>
  <w:footnote w:id="6">
    <w:p w14:paraId="7AD8D995" w14:textId="77777777" w:rsidR="005C7FA5" w:rsidRPr="002B6C9D" w:rsidRDefault="005C7FA5" w:rsidP="00D3436F">
      <w:pPr>
        <w:pStyle w:val="FootnoteText"/>
        <w:widowControl w:val="0"/>
        <w:jc w:val="both"/>
        <w:rPr>
          <w:ins w:id="4" w:author="Vardan" w:date="2022-03-24T23:31:00Z"/>
          <w:rFonts w:ascii="Sylfaen" w:hAnsi="Sylfaen"/>
          <w:i/>
          <w:sz w:val="16"/>
          <w:szCs w:val="16"/>
          <w:lang w:val="hy-AM"/>
        </w:rPr>
      </w:pPr>
      <w:r>
        <w:rPr>
          <w:rStyle w:val="FootnoteReference"/>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14:paraId="6C20146D" w14:textId="77777777" w:rsidR="005C7FA5" w:rsidRPr="002B6C9D" w:rsidRDefault="005C7FA5" w:rsidP="00D3436F">
      <w:pPr>
        <w:pStyle w:val="FootnoteText"/>
        <w:widowControl w:val="0"/>
        <w:jc w:val="both"/>
        <w:rPr>
          <w:rFonts w:ascii="Sylfaen" w:hAnsi="Sylfaen"/>
          <w:sz w:val="16"/>
          <w:szCs w:val="16"/>
          <w:lang w:val="hy-AM"/>
        </w:rPr>
      </w:pPr>
    </w:p>
  </w:footnote>
  <w:footnote w:id="7">
    <w:p w14:paraId="25BC77A2" w14:textId="77777777" w:rsidR="005C7FA5" w:rsidRPr="0095788C" w:rsidRDefault="005C7FA5"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8">
    <w:p w14:paraId="4A465A31" w14:textId="77777777" w:rsidR="005C7FA5" w:rsidRPr="0095788C" w:rsidRDefault="005C7FA5"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7FEE990" w14:textId="77777777" w:rsidR="005C7FA5" w:rsidRPr="0095788C" w:rsidRDefault="005C7FA5">
      <w:pPr>
        <w:pStyle w:val="FootnoteText"/>
        <w:rPr>
          <w:rFonts w:ascii="Sylfaen" w:hAnsi="Sylfaen"/>
          <w:sz w:val="16"/>
          <w:szCs w:val="16"/>
          <w:lang w:val="hy-AM"/>
        </w:rPr>
      </w:pPr>
    </w:p>
  </w:footnote>
  <w:footnote w:id="9">
    <w:p w14:paraId="4DEFB906" w14:textId="5E85C78D" w:rsidR="005C7FA5" w:rsidRPr="00E861BF" w:rsidRDefault="005C7FA5" w:rsidP="008F3B5F">
      <w:pPr>
        <w:pStyle w:val="FootnoteText"/>
        <w:widowControl w:val="0"/>
        <w:jc w:val="both"/>
        <w:rPr>
          <w:rFonts w:ascii="GHEA Grapalat" w:hAnsi="GHEA Grapalat"/>
          <w:i/>
        </w:rPr>
      </w:pPr>
    </w:p>
  </w:footnote>
  <w:footnote w:id="10">
    <w:p w14:paraId="0099E969" w14:textId="4D4551E6" w:rsidR="005C7FA5" w:rsidRPr="00C84B20" w:rsidRDefault="005C7FA5" w:rsidP="008F3B5F">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1BB381C0" w14:textId="77777777" w:rsidR="005C7FA5" w:rsidRPr="00E861BF" w:rsidRDefault="005C7FA5" w:rsidP="008F3B5F">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1">
    <w:p w14:paraId="508568C5" w14:textId="77777777" w:rsidR="005C7FA5" w:rsidRPr="00E861BF" w:rsidRDefault="005C7FA5" w:rsidP="008F3B5F">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2">
    <w:p w14:paraId="42C97F8A" w14:textId="77777777" w:rsidR="005C7FA5" w:rsidRDefault="005C7FA5" w:rsidP="008F3B5F">
      <w:pPr>
        <w:pStyle w:val="FootnoteText"/>
        <w:widowControl w:val="0"/>
        <w:jc w:val="both"/>
        <w:rPr>
          <w:rFonts w:ascii="GHEA Grapalat" w:hAnsi="GHEA Grapalat"/>
          <w:i/>
        </w:rPr>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p w14:paraId="763B7E1E" w14:textId="07F0FA93" w:rsidR="005C7FA5" w:rsidRPr="008842CE" w:rsidRDefault="005C7FA5" w:rsidP="008F3B5F">
      <w:pPr>
        <w:pStyle w:val="FootnoteText"/>
        <w:widowControl w:val="0"/>
        <w:jc w:val="both"/>
      </w:pPr>
      <w:r w:rsidRPr="008842CE">
        <w:rPr>
          <w:rFonts w:ascii="GHEA Grapalat" w:hAnsi="GHEA Grapalat"/>
          <w:i/>
        </w:rPr>
        <w:t xml:space="preserve">**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13">
    <w:p w14:paraId="63622ACD" w14:textId="77777777" w:rsidR="005C7FA5" w:rsidRPr="008842CE" w:rsidRDefault="005C7FA5" w:rsidP="008F3B5F">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0"/>
  </w:num>
  <w:num w:numId="3">
    <w:abstractNumId w:val="22"/>
  </w:num>
  <w:num w:numId="4">
    <w:abstractNumId w:val="16"/>
  </w:num>
  <w:num w:numId="5">
    <w:abstractNumId w:val="28"/>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32"/>
  </w:num>
  <w:num w:numId="13">
    <w:abstractNumId w:val="30"/>
  </w:num>
  <w:num w:numId="14">
    <w:abstractNumId w:val="13"/>
  </w:num>
  <w:num w:numId="15">
    <w:abstractNumId w:val="31"/>
  </w:num>
  <w:num w:numId="16">
    <w:abstractNumId w:val="15"/>
  </w:num>
  <w:num w:numId="17">
    <w:abstractNumId w:val="6"/>
  </w:num>
  <w:num w:numId="18">
    <w:abstractNumId w:val="1"/>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21"/>
  </w:num>
  <w:num w:numId="25">
    <w:abstractNumId w:val="11"/>
  </w:num>
  <w:num w:numId="26">
    <w:abstractNumId w:val="4"/>
  </w:num>
  <w:num w:numId="27">
    <w:abstractNumId w:val="3"/>
  </w:num>
  <w:num w:numId="28">
    <w:abstractNumId w:val="0"/>
  </w:num>
  <w:num w:numId="29">
    <w:abstractNumId w:val="9"/>
  </w:num>
  <w:num w:numId="30">
    <w:abstractNumId w:val="29"/>
  </w:num>
  <w:num w:numId="31">
    <w:abstractNumId w:val="26"/>
  </w:num>
  <w:num w:numId="32">
    <w:abstractNumId w:val="27"/>
  </w:num>
  <w:num w:numId="33">
    <w:abstractNumId w:val="14"/>
  </w:num>
  <w:num w:numId="34">
    <w:abstractNumId w:val="20"/>
  </w:num>
  <w:num w:numId="35">
    <w:abstractNumId w:val="19"/>
  </w:num>
  <w:num w:numId="36">
    <w:abstractNumId w:val="25"/>
  </w:num>
  <w:num w:numId="37">
    <w:abstractNumId w:val="12"/>
  </w:num>
  <w:num w:numId="38">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14337"/>
  </w:hdrShapeDefaults>
  <w:footnotePr>
    <w:pos w:val="beneathText"/>
    <w:numStart w:val="8"/>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6E1A"/>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5DD1"/>
    <w:rsid w:val="00056516"/>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350"/>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0E9"/>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13C"/>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1F5A"/>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3ECA"/>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2EB4"/>
    <w:rsid w:val="00263035"/>
    <w:rsid w:val="00263094"/>
    <w:rsid w:val="002638A5"/>
    <w:rsid w:val="00263D72"/>
    <w:rsid w:val="00263E28"/>
    <w:rsid w:val="0026413D"/>
    <w:rsid w:val="0026426F"/>
    <w:rsid w:val="00265A4B"/>
    <w:rsid w:val="00265D18"/>
    <w:rsid w:val="00265DEE"/>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3B26"/>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37E8B"/>
    <w:rsid w:val="00440390"/>
    <w:rsid w:val="004403A7"/>
    <w:rsid w:val="004406A5"/>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31F"/>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57DE"/>
    <w:rsid w:val="004F709A"/>
    <w:rsid w:val="004F735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3D71"/>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2CC"/>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4BF"/>
    <w:rsid w:val="005C1BF7"/>
    <w:rsid w:val="005C1C00"/>
    <w:rsid w:val="005C1C99"/>
    <w:rsid w:val="005C3CA0"/>
    <w:rsid w:val="005C42DB"/>
    <w:rsid w:val="005C4C12"/>
    <w:rsid w:val="005C6159"/>
    <w:rsid w:val="005C7FA5"/>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4E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14"/>
    <w:rsid w:val="00636A8E"/>
    <w:rsid w:val="006371D0"/>
    <w:rsid w:val="00637230"/>
    <w:rsid w:val="00637B76"/>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1C33"/>
    <w:rsid w:val="006721F8"/>
    <w:rsid w:val="006731C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653C"/>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17A2D"/>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26"/>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2608"/>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86F"/>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1A32"/>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3115"/>
    <w:rsid w:val="008F3B5F"/>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597"/>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283B"/>
    <w:rsid w:val="009B3CA3"/>
    <w:rsid w:val="009B460B"/>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1708"/>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07F0A"/>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569"/>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77E79"/>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1A1"/>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152"/>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4AD"/>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3A4E"/>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737"/>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1EB7"/>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09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D1F"/>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0FDA"/>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6ECD"/>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D742D"/>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2D8"/>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643D"/>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4F3"/>
    <w:rsid w:val="00FA194E"/>
    <w:rsid w:val="00FA2B47"/>
    <w:rsid w:val="00FA2BFA"/>
    <w:rsid w:val="00FA2DBA"/>
    <w:rsid w:val="00FA2F7C"/>
    <w:rsid w:val="00FA2FB6"/>
    <w:rsid w:val="00FA37C3"/>
    <w:rsid w:val="00FA3D8E"/>
    <w:rsid w:val="00FA409E"/>
    <w:rsid w:val="00FA4725"/>
    <w:rsid w:val="00FA4927"/>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3272"/>
    <w:rsid w:val="00FD4D68"/>
    <w:rsid w:val="00FD4DA5"/>
    <w:rsid w:val="00FD4DBF"/>
    <w:rsid w:val="00FD57B8"/>
    <w:rsid w:val="00FD7291"/>
    <w:rsid w:val="00FD7772"/>
    <w:rsid w:val="00FE0FD2"/>
    <w:rsid w:val="00FE1316"/>
    <w:rsid w:val="00FE1B7F"/>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887C998"/>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semiHidden/>
    <w:unhideWhenUsed/>
    <w:rsid w:val="00ED7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ED742D"/>
    <w:rPr>
      <w:rFonts w:ascii="Courier New" w:hAnsi="Courier New" w:cs="Courier New"/>
      <w:lang w:val="en-US" w:eastAsia="en-US" w:bidi="ar-SA"/>
    </w:rPr>
  </w:style>
  <w:style w:type="character" w:customStyle="1" w:styleId="y2iqfc">
    <w:name w:val="y2iqfc"/>
    <w:basedOn w:val="DefaultParagraphFont"/>
    <w:rsid w:val="00ED7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885058">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24858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3968525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117069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F732C-90E9-4CFA-A1DB-E2E6929F6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77</Pages>
  <Words>20907</Words>
  <Characters>119170</Characters>
  <Application>Microsoft Office Word</Application>
  <DocSecurity>0</DocSecurity>
  <Lines>993</Lines>
  <Paragraphs>279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139798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60</cp:revision>
  <cp:lastPrinted>2018-02-16T07:12:00Z</cp:lastPrinted>
  <dcterms:created xsi:type="dcterms:W3CDTF">2024-02-14T10:29:00Z</dcterms:created>
  <dcterms:modified xsi:type="dcterms:W3CDTF">2025-03-18T09:43:00Z</dcterms:modified>
</cp:coreProperties>
</file>